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3443A78A" w:rsidR="00EA2E89" w:rsidRPr="00561C86" w:rsidRDefault="006F2B1B"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February</w:t>
      </w:r>
      <w:r w:rsidR="00AD42EB">
        <w:rPr>
          <w:rFonts w:asciiTheme="minorHAnsi" w:hAnsiTheme="minorHAnsi" w:cs="Arial"/>
          <w:color w:val="7F7F7F" w:themeColor="text1" w:themeTint="80"/>
          <w:sz w:val="44"/>
          <w:szCs w:val="44"/>
        </w:rPr>
        <w:t xml:space="preserve"> 201</w:t>
      </w:r>
      <w:r w:rsidR="00D35CD8">
        <w:rPr>
          <w:rFonts w:asciiTheme="minorHAnsi" w:hAnsiTheme="minorHAnsi" w:cs="Arial"/>
          <w:color w:val="7F7F7F" w:themeColor="text1" w:themeTint="80"/>
          <w:sz w:val="44"/>
          <w:szCs w:val="44"/>
        </w:rPr>
        <w:t>8</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2EC64C96" w:rsidR="00EA2E89" w:rsidRPr="00EA2E89" w:rsidRDefault="00715263"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Garrett Duncan</w:t>
      </w:r>
      <w:r w:rsidR="00B7467D">
        <w:rPr>
          <w:rFonts w:asciiTheme="minorHAnsi" w:hAnsiTheme="minorHAnsi" w:cs="Arial"/>
          <w:sz w:val="24"/>
          <w:szCs w:val="24"/>
        </w:rPr>
        <w:t>,</w:t>
      </w:r>
      <w:r w:rsidR="004B5D4E">
        <w:rPr>
          <w:rFonts w:asciiTheme="minorHAnsi" w:hAnsiTheme="minorHAnsi" w:cs="Arial"/>
          <w:sz w:val="24"/>
          <w:szCs w:val="24"/>
        </w:rPr>
        <w:t xml:space="preserve"> </w:t>
      </w:r>
      <w:r w:rsidR="00D35CD8">
        <w:rPr>
          <w:rFonts w:asciiTheme="minorHAnsi" w:hAnsiTheme="minorHAnsi" w:cs="Arial"/>
          <w:sz w:val="24"/>
          <w:szCs w:val="24"/>
        </w:rPr>
        <w:t>Russell Bradley</w:t>
      </w:r>
    </w:p>
    <w:p w14:paraId="52F46AD0" w14:textId="590AF55C" w:rsidR="00EA2E89" w:rsidRPr="00EA2E89" w:rsidRDefault="00715263"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gduncan</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E77D66">
        <w:rPr>
          <w:rFonts w:asciiTheme="minorHAnsi" w:hAnsiTheme="minorHAnsi"/>
          <w:b/>
          <w:color w:val="005A9E"/>
          <w:sz w:val="32"/>
          <w:szCs w:val="32"/>
        </w:rPr>
        <w:t>Island Visitors</w:t>
      </w:r>
    </w:p>
    <w:p w14:paraId="74FF8670" w14:textId="16BB6960"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467A12">
        <w:rPr>
          <w:rFonts w:asciiTheme="minorHAnsi" w:hAnsiTheme="minorHAnsi"/>
          <w:sz w:val="24"/>
          <w:szCs w:val="24"/>
        </w:rPr>
        <w:t xml:space="preserve">Trevor Barclay, </w:t>
      </w:r>
      <w:proofErr w:type="spellStart"/>
      <w:r w:rsidR="00467A12">
        <w:rPr>
          <w:rFonts w:asciiTheme="minorHAnsi" w:hAnsiTheme="minorHAnsi"/>
          <w:sz w:val="24"/>
          <w:szCs w:val="24"/>
        </w:rPr>
        <w:t>Piero</w:t>
      </w:r>
      <w:proofErr w:type="spellEnd"/>
      <w:r w:rsidR="00467A12">
        <w:rPr>
          <w:rFonts w:asciiTheme="minorHAnsi" w:hAnsiTheme="minorHAnsi"/>
          <w:sz w:val="24"/>
          <w:szCs w:val="24"/>
        </w:rPr>
        <w:t xml:space="preserve"> Becker, </w:t>
      </w:r>
      <w:r w:rsidR="00D35CD8">
        <w:rPr>
          <w:rFonts w:asciiTheme="minorHAnsi" w:hAnsiTheme="minorHAnsi"/>
          <w:sz w:val="24"/>
          <w:szCs w:val="24"/>
        </w:rPr>
        <w:t>Russell Bradley,</w:t>
      </w:r>
      <w:r w:rsidR="007325C7">
        <w:rPr>
          <w:rFonts w:asciiTheme="minorHAnsi" w:hAnsiTheme="minorHAnsi"/>
          <w:sz w:val="24"/>
          <w:szCs w:val="24"/>
        </w:rPr>
        <w:t xml:space="preserve"> Garrett Duncan</w:t>
      </w:r>
      <w:r w:rsidR="00711BF5">
        <w:rPr>
          <w:rFonts w:asciiTheme="minorHAnsi" w:hAnsiTheme="minorHAnsi"/>
          <w:sz w:val="24"/>
          <w:szCs w:val="24"/>
        </w:rPr>
        <w:t xml:space="preserve">, </w:t>
      </w:r>
      <w:r w:rsidR="00D35CD8">
        <w:rPr>
          <w:rFonts w:asciiTheme="minorHAnsi" w:hAnsiTheme="minorHAnsi"/>
          <w:sz w:val="24"/>
          <w:szCs w:val="24"/>
        </w:rPr>
        <w:t xml:space="preserve">Kathryn Roy, and April </w:t>
      </w:r>
      <w:proofErr w:type="spellStart"/>
      <w:r w:rsidR="00D35CD8">
        <w:rPr>
          <w:rFonts w:asciiTheme="minorHAnsi" w:hAnsiTheme="minorHAnsi"/>
          <w:sz w:val="24"/>
          <w:szCs w:val="24"/>
        </w:rPr>
        <w:t>Surgent</w:t>
      </w:r>
      <w:proofErr w:type="spellEnd"/>
      <w:r w:rsidR="00D35CD8">
        <w:rPr>
          <w:rFonts w:asciiTheme="minorHAnsi" w:hAnsiTheme="minorHAnsi"/>
          <w:sz w:val="24"/>
          <w:szCs w:val="24"/>
        </w:rPr>
        <w:t>.</w:t>
      </w:r>
    </w:p>
    <w:p w14:paraId="5CE89E74" w14:textId="77777777" w:rsidR="00810BE6" w:rsidRPr="001252FA" w:rsidRDefault="00810BE6" w:rsidP="00DD55A4">
      <w:pPr>
        <w:jc w:val="both"/>
        <w:rPr>
          <w:rFonts w:asciiTheme="minorHAnsi" w:hAnsiTheme="minorHAnsi"/>
          <w:sz w:val="24"/>
          <w:szCs w:val="24"/>
        </w:rPr>
      </w:pPr>
    </w:p>
    <w:p w14:paraId="25D0052B" w14:textId="22805243" w:rsidR="008D3D83" w:rsidRDefault="00E77D66" w:rsidP="002A5913">
      <w:pPr>
        <w:rPr>
          <w:rFonts w:asciiTheme="minorHAnsi" w:hAnsiTheme="minorHAnsi"/>
          <w:sz w:val="24"/>
          <w:szCs w:val="24"/>
        </w:rPr>
      </w:pPr>
      <w:r>
        <w:rPr>
          <w:rFonts w:asciiTheme="minorHAnsi" w:hAnsiTheme="minorHAnsi"/>
          <w:sz w:val="24"/>
          <w:szCs w:val="24"/>
        </w:rPr>
        <w:t>February 5</w:t>
      </w:r>
      <w:r w:rsidR="008D3D83">
        <w:rPr>
          <w:rFonts w:asciiTheme="minorHAnsi" w:hAnsiTheme="minorHAnsi"/>
          <w:sz w:val="24"/>
          <w:szCs w:val="24"/>
        </w:rPr>
        <w:t xml:space="preserve">: </w:t>
      </w:r>
      <w:r>
        <w:rPr>
          <w:rFonts w:asciiTheme="minorHAnsi" w:hAnsiTheme="minorHAnsi"/>
          <w:sz w:val="24"/>
          <w:szCs w:val="24"/>
        </w:rPr>
        <w:t>“</w:t>
      </w:r>
      <w:r w:rsidRPr="00E77D66">
        <w:rPr>
          <w:rFonts w:asciiTheme="minorHAnsi" w:hAnsiTheme="minorHAnsi"/>
          <w:b/>
          <w:sz w:val="24"/>
          <w:szCs w:val="24"/>
        </w:rPr>
        <w:t>Private Helicopter</w:t>
      </w:r>
      <w:r>
        <w:rPr>
          <w:rFonts w:asciiTheme="minorHAnsi" w:hAnsiTheme="minorHAnsi"/>
          <w:sz w:val="24"/>
          <w:szCs w:val="24"/>
        </w:rPr>
        <w:t>”</w:t>
      </w:r>
      <w:r w:rsidR="00D35CD8">
        <w:rPr>
          <w:rFonts w:asciiTheme="minorHAnsi" w:hAnsiTheme="minorHAnsi"/>
          <w:sz w:val="24"/>
          <w:szCs w:val="24"/>
        </w:rPr>
        <w:t xml:space="preserve"> </w:t>
      </w:r>
      <w:r>
        <w:rPr>
          <w:rFonts w:asciiTheme="minorHAnsi" w:hAnsiTheme="minorHAnsi"/>
          <w:sz w:val="24"/>
          <w:szCs w:val="24"/>
        </w:rPr>
        <w:t xml:space="preserve">brought out </w:t>
      </w:r>
      <w:proofErr w:type="spellStart"/>
      <w:r>
        <w:rPr>
          <w:rFonts w:asciiTheme="minorHAnsi" w:hAnsiTheme="minorHAnsi"/>
          <w:sz w:val="24"/>
          <w:szCs w:val="24"/>
        </w:rPr>
        <w:t>Sansone</w:t>
      </w:r>
      <w:proofErr w:type="spellEnd"/>
      <w:r>
        <w:rPr>
          <w:rFonts w:asciiTheme="minorHAnsi" w:hAnsiTheme="minorHAnsi"/>
          <w:sz w:val="24"/>
          <w:szCs w:val="24"/>
        </w:rPr>
        <w:t xml:space="preserve"> Company Inc.</w:t>
      </w:r>
      <w:r w:rsidR="00116948">
        <w:rPr>
          <w:rFonts w:asciiTheme="minorHAnsi" w:hAnsiTheme="minorHAnsi"/>
          <w:sz w:val="24"/>
          <w:szCs w:val="24"/>
        </w:rPr>
        <w:t xml:space="preserve"> contractor</w:t>
      </w:r>
      <w:r>
        <w:rPr>
          <w:rFonts w:asciiTheme="minorHAnsi" w:hAnsiTheme="minorHAnsi"/>
          <w:sz w:val="24"/>
          <w:szCs w:val="24"/>
        </w:rPr>
        <w:t xml:space="preserve">s Jim </w:t>
      </w:r>
      <w:proofErr w:type="spellStart"/>
      <w:r>
        <w:rPr>
          <w:rFonts w:asciiTheme="minorHAnsi" w:hAnsiTheme="minorHAnsi"/>
          <w:sz w:val="24"/>
          <w:szCs w:val="24"/>
        </w:rPr>
        <w:t>Tuzzio</w:t>
      </w:r>
      <w:proofErr w:type="spellEnd"/>
      <w:r>
        <w:rPr>
          <w:rFonts w:asciiTheme="minorHAnsi" w:hAnsiTheme="minorHAnsi"/>
          <w:sz w:val="24"/>
          <w:szCs w:val="24"/>
        </w:rPr>
        <w:t xml:space="preserve"> and Tod Jacobson and Deep Blue Integration Inc. members Scott Brooks and Antonio </w:t>
      </w:r>
      <w:proofErr w:type="spellStart"/>
      <w:r>
        <w:rPr>
          <w:rFonts w:asciiTheme="minorHAnsi" w:hAnsiTheme="minorHAnsi"/>
          <w:sz w:val="24"/>
          <w:szCs w:val="24"/>
        </w:rPr>
        <w:t>Camerena</w:t>
      </w:r>
      <w:proofErr w:type="spellEnd"/>
      <w:r w:rsidR="00E45FA7">
        <w:rPr>
          <w:rFonts w:asciiTheme="minorHAnsi" w:hAnsiTheme="minorHAnsi"/>
          <w:sz w:val="24"/>
          <w:szCs w:val="24"/>
        </w:rPr>
        <w:t>.</w:t>
      </w:r>
    </w:p>
    <w:p w14:paraId="245ED24C" w14:textId="77777777" w:rsidR="00E45FA7" w:rsidRDefault="00E45FA7" w:rsidP="002A5913">
      <w:pPr>
        <w:rPr>
          <w:rFonts w:asciiTheme="minorHAnsi" w:hAnsiTheme="minorHAnsi"/>
          <w:sz w:val="24"/>
          <w:szCs w:val="24"/>
        </w:rPr>
      </w:pPr>
    </w:p>
    <w:p w14:paraId="452A29FB" w14:textId="61BDA1CA" w:rsidR="00E45FA7" w:rsidRDefault="00E45FA7" w:rsidP="00E45FA7">
      <w:pPr>
        <w:rPr>
          <w:rFonts w:asciiTheme="minorHAnsi" w:hAnsiTheme="minorHAnsi"/>
          <w:sz w:val="24"/>
          <w:szCs w:val="24"/>
        </w:rPr>
      </w:pPr>
      <w:r>
        <w:rPr>
          <w:rFonts w:asciiTheme="minorHAnsi" w:hAnsiTheme="minorHAnsi"/>
          <w:sz w:val="24"/>
          <w:szCs w:val="24"/>
        </w:rPr>
        <w:t>February 8: “</w:t>
      </w:r>
      <w:r w:rsidRPr="00E77D66">
        <w:rPr>
          <w:rFonts w:asciiTheme="minorHAnsi" w:hAnsiTheme="minorHAnsi"/>
          <w:b/>
          <w:sz w:val="24"/>
          <w:szCs w:val="24"/>
        </w:rPr>
        <w:t>Private Helicopter</w:t>
      </w:r>
      <w:r>
        <w:rPr>
          <w:rFonts w:asciiTheme="minorHAnsi" w:hAnsiTheme="minorHAnsi"/>
          <w:sz w:val="24"/>
          <w:szCs w:val="24"/>
        </w:rPr>
        <w:t xml:space="preserve">” departed with </w:t>
      </w:r>
      <w:proofErr w:type="spellStart"/>
      <w:r>
        <w:rPr>
          <w:rFonts w:asciiTheme="minorHAnsi" w:hAnsiTheme="minorHAnsi"/>
          <w:sz w:val="24"/>
          <w:szCs w:val="24"/>
        </w:rPr>
        <w:t>Tuzzio</w:t>
      </w:r>
      <w:proofErr w:type="spellEnd"/>
      <w:r>
        <w:rPr>
          <w:rFonts w:asciiTheme="minorHAnsi" w:hAnsiTheme="minorHAnsi"/>
          <w:sz w:val="24"/>
          <w:szCs w:val="24"/>
        </w:rPr>
        <w:t xml:space="preserve">, Jacobson, Brooks, and </w:t>
      </w:r>
      <w:proofErr w:type="spellStart"/>
      <w:r>
        <w:rPr>
          <w:rFonts w:asciiTheme="minorHAnsi" w:hAnsiTheme="minorHAnsi"/>
          <w:sz w:val="24"/>
          <w:szCs w:val="24"/>
        </w:rPr>
        <w:t>Camerena</w:t>
      </w:r>
      <w:proofErr w:type="spellEnd"/>
      <w:r>
        <w:rPr>
          <w:rFonts w:asciiTheme="minorHAnsi" w:hAnsiTheme="minorHAnsi"/>
          <w:sz w:val="24"/>
          <w:szCs w:val="24"/>
        </w:rPr>
        <w:t>.</w:t>
      </w:r>
    </w:p>
    <w:p w14:paraId="477ADE27" w14:textId="77777777" w:rsidR="00E45FA7" w:rsidRDefault="00E45FA7" w:rsidP="00E45FA7">
      <w:pPr>
        <w:rPr>
          <w:rFonts w:asciiTheme="minorHAnsi" w:hAnsiTheme="minorHAnsi"/>
          <w:sz w:val="24"/>
          <w:szCs w:val="24"/>
        </w:rPr>
      </w:pPr>
    </w:p>
    <w:p w14:paraId="72E7F3A4" w14:textId="78AD22F3" w:rsidR="00E45FA7" w:rsidRDefault="00E45FA7" w:rsidP="00E45FA7">
      <w:pPr>
        <w:rPr>
          <w:rFonts w:asciiTheme="minorHAnsi" w:hAnsiTheme="minorHAnsi"/>
          <w:sz w:val="24"/>
          <w:szCs w:val="24"/>
        </w:rPr>
      </w:pPr>
      <w:r>
        <w:rPr>
          <w:rFonts w:asciiTheme="minorHAnsi" w:hAnsiTheme="minorHAnsi"/>
          <w:sz w:val="24"/>
          <w:szCs w:val="24"/>
        </w:rPr>
        <w:t>February 12: “</w:t>
      </w:r>
      <w:r w:rsidRPr="00E77D66">
        <w:rPr>
          <w:rFonts w:asciiTheme="minorHAnsi" w:hAnsiTheme="minorHAnsi"/>
          <w:b/>
          <w:sz w:val="24"/>
          <w:szCs w:val="24"/>
        </w:rPr>
        <w:t>Private Helicopter</w:t>
      </w:r>
      <w:r>
        <w:rPr>
          <w:rFonts w:asciiTheme="minorHAnsi" w:hAnsiTheme="minorHAnsi"/>
          <w:sz w:val="24"/>
          <w:szCs w:val="24"/>
        </w:rPr>
        <w:t xml:space="preserve">” arrived with </w:t>
      </w:r>
      <w:proofErr w:type="spellStart"/>
      <w:r>
        <w:rPr>
          <w:rFonts w:asciiTheme="minorHAnsi" w:hAnsiTheme="minorHAnsi"/>
          <w:sz w:val="24"/>
          <w:szCs w:val="24"/>
        </w:rPr>
        <w:t>Tuzzio</w:t>
      </w:r>
      <w:proofErr w:type="spellEnd"/>
      <w:r>
        <w:rPr>
          <w:rFonts w:asciiTheme="minorHAnsi" w:hAnsiTheme="minorHAnsi"/>
          <w:sz w:val="24"/>
          <w:szCs w:val="24"/>
        </w:rPr>
        <w:t xml:space="preserve">, Jacobson, Brooks, and </w:t>
      </w:r>
      <w:proofErr w:type="spellStart"/>
      <w:r>
        <w:rPr>
          <w:rFonts w:asciiTheme="minorHAnsi" w:hAnsiTheme="minorHAnsi"/>
          <w:sz w:val="24"/>
          <w:szCs w:val="24"/>
        </w:rPr>
        <w:t>Camerena</w:t>
      </w:r>
      <w:proofErr w:type="spellEnd"/>
      <w:r>
        <w:rPr>
          <w:rFonts w:asciiTheme="minorHAnsi" w:hAnsiTheme="minorHAnsi"/>
          <w:sz w:val="24"/>
          <w:szCs w:val="24"/>
        </w:rPr>
        <w:t>.</w:t>
      </w:r>
    </w:p>
    <w:p w14:paraId="2522ACBB" w14:textId="77777777" w:rsidR="00E45FA7" w:rsidRDefault="00E45FA7" w:rsidP="00E45FA7">
      <w:pPr>
        <w:rPr>
          <w:rFonts w:asciiTheme="minorHAnsi" w:hAnsiTheme="minorHAnsi"/>
          <w:sz w:val="24"/>
          <w:szCs w:val="24"/>
        </w:rPr>
      </w:pPr>
    </w:p>
    <w:p w14:paraId="14ACA055" w14:textId="48BA61E4" w:rsidR="00E45FA7" w:rsidRDefault="00E45FA7" w:rsidP="00E45FA7">
      <w:pPr>
        <w:rPr>
          <w:rFonts w:asciiTheme="minorHAnsi" w:hAnsiTheme="minorHAnsi"/>
          <w:sz w:val="24"/>
          <w:szCs w:val="24"/>
        </w:rPr>
      </w:pPr>
      <w:r>
        <w:rPr>
          <w:rFonts w:asciiTheme="minorHAnsi" w:hAnsiTheme="minorHAnsi"/>
          <w:sz w:val="24"/>
          <w:szCs w:val="24"/>
        </w:rPr>
        <w:t>February 15: “</w:t>
      </w:r>
      <w:r w:rsidRPr="00E45FA7">
        <w:rPr>
          <w:rFonts w:asciiTheme="minorHAnsi" w:hAnsiTheme="minorHAnsi"/>
          <w:b/>
          <w:sz w:val="24"/>
          <w:szCs w:val="24"/>
        </w:rPr>
        <w:t>USCG Helicopter</w:t>
      </w:r>
      <w:r>
        <w:rPr>
          <w:rFonts w:asciiTheme="minorHAnsi" w:hAnsiTheme="minorHAnsi"/>
          <w:sz w:val="24"/>
          <w:szCs w:val="24"/>
        </w:rPr>
        <w:t xml:space="preserve">” brought out Gerry McChesney, Jonathan Shore, and Mark Harris to inspect and receive training on the new fire </w:t>
      </w:r>
      <w:ins w:id="0" w:author="Gerry J McChesney" w:date="2018-03-12T08:39:00Z">
        <w:r w:rsidR="000E0F9F">
          <w:rPr>
            <w:rFonts w:asciiTheme="minorHAnsi" w:hAnsiTheme="minorHAnsi"/>
            <w:sz w:val="24"/>
            <w:szCs w:val="24"/>
          </w:rPr>
          <w:t xml:space="preserve">alarm </w:t>
        </w:r>
      </w:ins>
      <w:ins w:id="1" w:author="Gerry J McChesney" w:date="2018-03-12T08:40:00Z">
        <w:r w:rsidR="000E0F9F">
          <w:rPr>
            <w:rFonts w:asciiTheme="minorHAnsi" w:hAnsiTheme="minorHAnsi"/>
            <w:sz w:val="24"/>
            <w:szCs w:val="24"/>
          </w:rPr>
          <w:t xml:space="preserve">and egress </w:t>
        </w:r>
      </w:ins>
      <w:r>
        <w:rPr>
          <w:rFonts w:asciiTheme="minorHAnsi" w:hAnsiTheme="minorHAnsi"/>
          <w:sz w:val="24"/>
          <w:szCs w:val="24"/>
        </w:rPr>
        <w:t>system.</w:t>
      </w:r>
      <w:r w:rsidR="00116948">
        <w:rPr>
          <w:rFonts w:asciiTheme="minorHAnsi" w:hAnsiTheme="minorHAnsi"/>
          <w:sz w:val="24"/>
          <w:szCs w:val="24"/>
        </w:rPr>
        <w:t xml:space="preserve"> They departed the same day.</w:t>
      </w:r>
    </w:p>
    <w:p w14:paraId="4BDDBD1B" w14:textId="77777777" w:rsidR="00E45FA7" w:rsidRDefault="00E45FA7" w:rsidP="00E45FA7">
      <w:pPr>
        <w:rPr>
          <w:rFonts w:asciiTheme="minorHAnsi" w:hAnsiTheme="minorHAnsi"/>
          <w:sz w:val="24"/>
          <w:szCs w:val="24"/>
        </w:rPr>
      </w:pPr>
    </w:p>
    <w:p w14:paraId="64B66AC0" w14:textId="67286F69" w:rsidR="00E45FA7" w:rsidRDefault="00E45FA7" w:rsidP="002A5913">
      <w:pPr>
        <w:rPr>
          <w:rFonts w:asciiTheme="minorHAnsi" w:hAnsiTheme="minorHAnsi"/>
          <w:sz w:val="24"/>
          <w:szCs w:val="24"/>
        </w:rPr>
      </w:pPr>
      <w:r>
        <w:rPr>
          <w:rFonts w:asciiTheme="minorHAnsi" w:hAnsiTheme="minorHAnsi"/>
          <w:sz w:val="24"/>
          <w:szCs w:val="24"/>
        </w:rPr>
        <w:lastRenderedPageBreak/>
        <w:t>February 15: “</w:t>
      </w:r>
      <w:r w:rsidRPr="00E77D66">
        <w:rPr>
          <w:rFonts w:asciiTheme="minorHAnsi" w:hAnsiTheme="minorHAnsi"/>
          <w:b/>
          <w:sz w:val="24"/>
          <w:szCs w:val="24"/>
        </w:rPr>
        <w:t>Private Helicopter</w:t>
      </w:r>
      <w:r>
        <w:rPr>
          <w:rFonts w:asciiTheme="minorHAnsi" w:hAnsiTheme="minorHAnsi"/>
          <w:sz w:val="24"/>
          <w:szCs w:val="24"/>
        </w:rPr>
        <w:t xml:space="preserve">” departed with </w:t>
      </w:r>
      <w:proofErr w:type="spellStart"/>
      <w:r>
        <w:rPr>
          <w:rFonts w:asciiTheme="minorHAnsi" w:hAnsiTheme="minorHAnsi"/>
          <w:sz w:val="24"/>
          <w:szCs w:val="24"/>
        </w:rPr>
        <w:t>Tuzzio</w:t>
      </w:r>
      <w:proofErr w:type="spellEnd"/>
      <w:r>
        <w:rPr>
          <w:rFonts w:asciiTheme="minorHAnsi" w:hAnsiTheme="minorHAnsi"/>
          <w:sz w:val="24"/>
          <w:szCs w:val="24"/>
        </w:rPr>
        <w:t xml:space="preserve">, Jacobson, Brooks, and </w:t>
      </w:r>
      <w:proofErr w:type="spellStart"/>
      <w:r>
        <w:rPr>
          <w:rFonts w:asciiTheme="minorHAnsi" w:hAnsiTheme="minorHAnsi"/>
          <w:sz w:val="24"/>
          <w:szCs w:val="24"/>
        </w:rPr>
        <w:t>Camerena</w:t>
      </w:r>
      <w:proofErr w:type="spellEnd"/>
      <w:r>
        <w:rPr>
          <w:rFonts w:asciiTheme="minorHAnsi" w:hAnsiTheme="minorHAnsi"/>
          <w:sz w:val="24"/>
          <w:szCs w:val="24"/>
        </w:rPr>
        <w:t>.</w:t>
      </w:r>
    </w:p>
    <w:p w14:paraId="169486A0" w14:textId="77777777" w:rsidR="00C13C6C" w:rsidRDefault="00C13C6C" w:rsidP="002A5913">
      <w:pPr>
        <w:rPr>
          <w:rFonts w:asciiTheme="minorHAnsi" w:hAnsiTheme="minorHAnsi"/>
          <w:sz w:val="24"/>
          <w:szCs w:val="24"/>
        </w:rPr>
      </w:pPr>
    </w:p>
    <w:p w14:paraId="38631677" w14:textId="563490C9" w:rsidR="008D3D83" w:rsidRDefault="00116948" w:rsidP="002A5913">
      <w:pPr>
        <w:rPr>
          <w:rFonts w:asciiTheme="minorHAnsi" w:hAnsiTheme="minorHAnsi"/>
          <w:sz w:val="24"/>
          <w:szCs w:val="24"/>
        </w:rPr>
      </w:pPr>
      <w:r>
        <w:rPr>
          <w:rFonts w:asciiTheme="minorHAnsi" w:hAnsiTheme="minorHAnsi"/>
          <w:sz w:val="24"/>
          <w:szCs w:val="24"/>
        </w:rPr>
        <w:t>February 18</w:t>
      </w:r>
      <w:r w:rsidR="00467A12">
        <w:rPr>
          <w:rFonts w:asciiTheme="minorHAnsi" w:hAnsiTheme="minorHAnsi"/>
          <w:sz w:val="24"/>
          <w:szCs w:val="24"/>
        </w:rPr>
        <w:t xml:space="preserve">: </w:t>
      </w:r>
      <w:r w:rsidR="00C13C6C">
        <w:rPr>
          <w:rFonts w:asciiTheme="minorHAnsi" w:hAnsiTheme="minorHAnsi"/>
          <w:sz w:val="24"/>
          <w:szCs w:val="24"/>
        </w:rPr>
        <w:t>“</w:t>
      </w:r>
      <w:r>
        <w:rPr>
          <w:rFonts w:asciiTheme="minorHAnsi" w:hAnsiTheme="minorHAnsi"/>
          <w:b/>
          <w:sz w:val="24"/>
          <w:szCs w:val="24"/>
        </w:rPr>
        <w:t>Steadfast</w:t>
      </w:r>
      <w:r w:rsidR="00C13C6C">
        <w:rPr>
          <w:rFonts w:asciiTheme="minorHAnsi" w:hAnsiTheme="minorHAnsi"/>
          <w:sz w:val="24"/>
          <w:szCs w:val="24"/>
        </w:rPr>
        <w:t xml:space="preserve">” </w:t>
      </w:r>
      <w:r>
        <w:rPr>
          <w:rFonts w:asciiTheme="minorHAnsi" w:hAnsiTheme="minorHAnsi"/>
          <w:sz w:val="24"/>
          <w:szCs w:val="24"/>
        </w:rPr>
        <w:t xml:space="preserve">(Skipper </w:t>
      </w:r>
      <w:proofErr w:type="spellStart"/>
      <w:r>
        <w:rPr>
          <w:rFonts w:asciiTheme="minorHAnsi" w:hAnsiTheme="minorHAnsi"/>
          <w:sz w:val="24"/>
          <w:szCs w:val="24"/>
        </w:rPr>
        <w:t>Kixon</w:t>
      </w:r>
      <w:proofErr w:type="spellEnd"/>
      <w:r>
        <w:rPr>
          <w:rFonts w:asciiTheme="minorHAnsi" w:hAnsiTheme="minorHAnsi"/>
          <w:sz w:val="24"/>
          <w:szCs w:val="24"/>
        </w:rPr>
        <w:t xml:space="preserve"> Meyer</w:t>
      </w:r>
      <w:r w:rsidR="00D35CD8">
        <w:rPr>
          <w:rFonts w:asciiTheme="minorHAnsi" w:hAnsiTheme="minorHAnsi"/>
          <w:sz w:val="24"/>
          <w:szCs w:val="24"/>
        </w:rPr>
        <w:t>)</w:t>
      </w:r>
      <w:r w:rsidR="00C13C6C">
        <w:rPr>
          <w:rFonts w:asciiTheme="minorHAnsi" w:hAnsiTheme="minorHAnsi"/>
          <w:sz w:val="24"/>
          <w:szCs w:val="24"/>
        </w:rPr>
        <w:t xml:space="preserve"> </w:t>
      </w:r>
      <w:r w:rsidR="00D35CD8">
        <w:rPr>
          <w:rFonts w:asciiTheme="minorHAnsi" w:hAnsiTheme="minorHAnsi"/>
          <w:sz w:val="24"/>
          <w:szCs w:val="24"/>
        </w:rPr>
        <w:t xml:space="preserve">brought out </w:t>
      </w:r>
      <w:proofErr w:type="spellStart"/>
      <w:r>
        <w:rPr>
          <w:rFonts w:asciiTheme="minorHAnsi" w:hAnsiTheme="minorHAnsi"/>
          <w:sz w:val="24"/>
          <w:szCs w:val="24"/>
        </w:rPr>
        <w:t>Piero</w:t>
      </w:r>
      <w:proofErr w:type="spellEnd"/>
      <w:r>
        <w:rPr>
          <w:rFonts w:asciiTheme="minorHAnsi" w:hAnsiTheme="minorHAnsi"/>
          <w:sz w:val="24"/>
          <w:szCs w:val="24"/>
        </w:rPr>
        <w:t xml:space="preserve"> Becker</w:t>
      </w:r>
      <w:r w:rsidR="00D35CD8">
        <w:rPr>
          <w:rFonts w:asciiTheme="minorHAnsi" w:hAnsiTheme="minorHAnsi"/>
          <w:sz w:val="24"/>
          <w:szCs w:val="24"/>
        </w:rPr>
        <w:t xml:space="preserve"> </w:t>
      </w:r>
      <w:r>
        <w:rPr>
          <w:rFonts w:asciiTheme="minorHAnsi" w:hAnsiTheme="minorHAnsi"/>
          <w:sz w:val="24"/>
          <w:szCs w:val="24"/>
        </w:rPr>
        <w:t xml:space="preserve">and departed with April </w:t>
      </w:r>
      <w:proofErr w:type="spellStart"/>
      <w:r>
        <w:rPr>
          <w:rFonts w:asciiTheme="minorHAnsi" w:hAnsiTheme="minorHAnsi"/>
          <w:sz w:val="24"/>
          <w:szCs w:val="24"/>
        </w:rPr>
        <w:t>Surgent</w:t>
      </w:r>
      <w:proofErr w:type="spellEnd"/>
      <w:r w:rsidR="00D35CD8">
        <w:rPr>
          <w:rFonts w:asciiTheme="minorHAnsi" w:hAnsiTheme="minorHAnsi"/>
          <w:sz w:val="24"/>
          <w:szCs w:val="24"/>
        </w:rPr>
        <w:t>.</w:t>
      </w:r>
    </w:p>
    <w:p w14:paraId="39A35E37" w14:textId="77777777" w:rsidR="00116948" w:rsidRDefault="00116948" w:rsidP="002A5913">
      <w:pPr>
        <w:rPr>
          <w:rFonts w:asciiTheme="minorHAnsi" w:hAnsiTheme="minorHAnsi"/>
          <w:sz w:val="24"/>
          <w:szCs w:val="24"/>
        </w:rPr>
      </w:pPr>
    </w:p>
    <w:p w14:paraId="4B622CBC" w14:textId="0878724A" w:rsidR="00116948" w:rsidRDefault="00116948" w:rsidP="002A5913">
      <w:pPr>
        <w:rPr>
          <w:rFonts w:asciiTheme="minorHAnsi" w:hAnsiTheme="minorHAnsi"/>
          <w:sz w:val="24"/>
          <w:szCs w:val="24"/>
        </w:rPr>
      </w:pPr>
      <w:r>
        <w:rPr>
          <w:rFonts w:asciiTheme="minorHAnsi" w:hAnsiTheme="minorHAnsi"/>
          <w:sz w:val="24"/>
          <w:szCs w:val="24"/>
        </w:rPr>
        <w:t>February 21: “</w:t>
      </w:r>
      <w:r w:rsidRPr="00116948">
        <w:rPr>
          <w:rFonts w:asciiTheme="minorHAnsi" w:hAnsiTheme="minorHAnsi"/>
          <w:b/>
          <w:sz w:val="24"/>
          <w:szCs w:val="24"/>
        </w:rPr>
        <w:t>John A. B. Dillard Jr.</w:t>
      </w:r>
      <w:r>
        <w:rPr>
          <w:rFonts w:asciiTheme="minorHAnsi" w:hAnsiTheme="minorHAnsi"/>
          <w:sz w:val="24"/>
          <w:szCs w:val="24"/>
        </w:rPr>
        <w:t xml:space="preserve">” (Skipper </w:t>
      </w:r>
      <w:proofErr w:type="spellStart"/>
      <w:r>
        <w:rPr>
          <w:rFonts w:asciiTheme="minorHAnsi" w:hAnsiTheme="minorHAnsi"/>
          <w:sz w:val="24"/>
          <w:szCs w:val="24"/>
        </w:rPr>
        <w:t>Kixon</w:t>
      </w:r>
      <w:proofErr w:type="spellEnd"/>
      <w:r>
        <w:rPr>
          <w:rFonts w:asciiTheme="minorHAnsi" w:hAnsiTheme="minorHAnsi"/>
          <w:sz w:val="24"/>
          <w:szCs w:val="24"/>
        </w:rPr>
        <w:t xml:space="preserve"> Meyer) brought out 6 USCG personnel to maintenance the lighthouse light, two </w:t>
      </w:r>
      <w:proofErr w:type="spellStart"/>
      <w:r>
        <w:rPr>
          <w:rFonts w:asciiTheme="minorHAnsi" w:hAnsiTheme="minorHAnsi"/>
          <w:sz w:val="24"/>
          <w:szCs w:val="24"/>
        </w:rPr>
        <w:t>Sansone</w:t>
      </w:r>
      <w:proofErr w:type="spellEnd"/>
      <w:r>
        <w:rPr>
          <w:rFonts w:asciiTheme="minorHAnsi" w:hAnsiTheme="minorHAnsi"/>
          <w:sz w:val="24"/>
          <w:szCs w:val="24"/>
        </w:rPr>
        <w:t xml:space="preserve"> contractors to retrieve tools and trash from fire </w:t>
      </w:r>
      <w:ins w:id="2" w:author="Gerry J McChesney" w:date="2018-03-12T08:40:00Z">
        <w:r w:rsidR="000E0F9F">
          <w:rPr>
            <w:rFonts w:asciiTheme="minorHAnsi" w:hAnsiTheme="minorHAnsi"/>
            <w:sz w:val="24"/>
            <w:szCs w:val="24"/>
          </w:rPr>
          <w:t>alarm and egress</w:t>
        </w:r>
      </w:ins>
      <w:del w:id="3" w:author="Gerry J McChesney" w:date="2018-03-12T08:40:00Z">
        <w:r w:rsidDel="000E0F9F">
          <w:rPr>
            <w:rFonts w:asciiTheme="minorHAnsi" w:hAnsiTheme="minorHAnsi"/>
            <w:sz w:val="24"/>
            <w:szCs w:val="24"/>
          </w:rPr>
          <w:delText>door</w:delText>
        </w:r>
      </w:del>
      <w:r>
        <w:rPr>
          <w:rFonts w:asciiTheme="minorHAnsi" w:hAnsiTheme="minorHAnsi"/>
          <w:sz w:val="24"/>
          <w:szCs w:val="24"/>
        </w:rPr>
        <w:t xml:space="preserve"> installation project, Jonathan Shore and Ed Van</w:t>
      </w:r>
      <w:ins w:id="4" w:author="Gerry J McChesney" w:date="2018-03-12T08:40:00Z">
        <w:r w:rsidR="000E0F9F">
          <w:rPr>
            <w:rFonts w:asciiTheme="minorHAnsi" w:hAnsiTheme="minorHAnsi"/>
            <w:sz w:val="24"/>
            <w:szCs w:val="24"/>
          </w:rPr>
          <w:t xml:space="preserve"> </w:t>
        </w:r>
      </w:ins>
      <w:proofErr w:type="spellStart"/>
      <w:r>
        <w:rPr>
          <w:rFonts w:asciiTheme="minorHAnsi" w:hAnsiTheme="minorHAnsi"/>
          <w:sz w:val="24"/>
          <w:szCs w:val="24"/>
        </w:rPr>
        <w:t>Til</w:t>
      </w:r>
      <w:proofErr w:type="spellEnd"/>
      <w:r>
        <w:rPr>
          <w:rFonts w:asciiTheme="minorHAnsi" w:hAnsiTheme="minorHAnsi"/>
          <w:sz w:val="24"/>
          <w:szCs w:val="24"/>
        </w:rPr>
        <w:t>. Ed Van</w:t>
      </w:r>
      <w:ins w:id="5" w:author="Gerry J McChesney" w:date="2018-03-12T08:40:00Z">
        <w:r w:rsidR="000E0F9F">
          <w:rPr>
            <w:rFonts w:asciiTheme="minorHAnsi" w:hAnsiTheme="minorHAnsi"/>
            <w:sz w:val="24"/>
            <w:szCs w:val="24"/>
          </w:rPr>
          <w:t xml:space="preserve"> </w:t>
        </w:r>
      </w:ins>
      <w:proofErr w:type="spellStart"/>
      <w:r>
        <w:rPr>
          <w:rFonts w:asciiTheme="minorHAnsi" w:hAnsiTheme="minorHAnsi"/>
          <w:sz w:val="24"/>
          <w:szCs w:val="24"/>
        </w:rPr>
        <w:t>Til</w:t>
      </w:r>
      <w:proofErr w:type="spellEnd"/>
      <w:r>
        <w:rPr>
          <w:rFonts w:asciiTheme="minorHAnsi" w:hAnsiTheme="minorHAnsi"/>
          <w:sz w:val="24"/>
          <w:szCs w:val="24"/>
        </w:rPr>
        <w:t xml:space="preserve"> remained on the island.</w:t>
      </w:r>
    </w:p>
    <w:p w14:paraId="76067A47" w14:textId="77777777" w:rsidR="00116948" w:rsidRDefault="00116948" w:rsidP="002A5913">
      <w:pPr>
        <w:rPr>
          <w:rFonts w:asciiTheme="minorHAnsi" w:hAnsiTheme="minorHAnsi"/>
          <w:sz w:val="24"/>
          <w:szCs w:val="24"/>
        </w:rPr>
      </w:pPr>
    </w:p>
    <w:p w14:paraId="6B7F87B3" w14:textId="0FC53017" w:rsidR="00116948" w:rsidRDefault="00116948" w:rsidP="002A5913">
      <w:pPr>
        <w:rPr>
          <w:rFonts w:asciiTheme="minorHAnsi" w:hAnsiTheme="minorHAnsi"/>
          <w:sz w:val="24"/>
          <w:szCs w:val="24"/>
        </w:rPr>
      </w:pPr>
      <w:r>
        <w:rPr>
          <w:rFonts w:asciiTheme="minorHAnsi" w:hAnsiTheme="minorHAnsi"/>
          <w:sz w:val="24"/>
          <w:szCs w:val="24"/>
        </w:rPr>
        <w:t>February 26: “</w:t>
      </w:r>
      <w:r w:rsidRPr="00116948">
        <w:rPr>
          <w:rFonts w:asciiTheme="minorHAnsi" w:hAnsiTheme="minorHAnsi"/>
          <w:b/>
          <w:sz w:val="24"/>
          <w:szCs w:val="24"/>
        </w:rPr>
        <w:t>USCG Helicopter</w:t>
      </w:r>
      <w:r>
        <w:rPr>
          <w:rFonts w:asciiTheme="minorHAnsi" w:hAnsiTheme="minorHAnsi"/>
          <w:sz w:val="24"/>
          <w:szCs w:val="24"/>
        </w:rPr>
        <w:t xml:space="preserve">” brought out </w:t>
      </w:r>
      <w:r w:rsidR="007831C2">
        <w:rPr>
          <w:rFonts w:asciiTheme="minorHAnsi" w:hAnsiTheme="minorHAnsi"/>
          <w:sz w:val="24"/>
          <w:szCs w:val="24"/>
        </w:rPr>
        <w:t xml:space="preserve">the </w:t>
      </w:r>
      <w:r>
        <w:rPr>
          <w:rFonts w:asciiTheme="minorHAnsi" w:hAnsiTheme="minorHAnsi"/>
          <w:sz w:val="24"/>
          <w:szCs w:val="24"/>
        </w:rPr>
        <w:t>NOAA</w:t>
      </w:r>
      <w:r w:rsidR="007831C2">
        <w:rPr>
          <w:rFonts w:asciiTheme="minorHAnsi" w:hAnsiTheme="minorHAnsi"/>
          <w:sz w:val="24"/>
          <w:szCs w:val="24"/>
        </w:rPr>
        <w:t>/GFNMS intertidal crew:</w:t>
      </w:r>
      <w:r>
        <w:rPr>
          <w:rFonts w:asciiTheme="minorHAnsi" w:hAnsiTheme="minorHAnsi"/>
          <w:sz w:val="24"/>
          <w:szCs w:val="24"/>
        </w:rPr>
        <w:t xml:space="preserve"> Jan Roletto, Greg Baker, R</w:t>
      </w:r>
      <w:r w:rsidR="007831C2">
        <w:rPr>
          <w:rFonts w:asciiTheme="minorHAnsi" w:hAnsiTheme="minorHAnsi"/>
          <w:sz w:val="24"/>
          <w:szCs w:val="24"/>
        </w:rPr>
        <w:t xml:space="preserve">ob Ricker, and Natalie </w:t>
      </w:r>
      <w:proofErr w:type="spellStart"/>
      <w:r w:rsidR="007831C2">
        <w:rPr>
          <w:rFonts w:asciiTheme="minorHAnsi" w:hAnsiTheme="minorHAnsi"/>
          <w:sz w:val="24"/>
          <w:szCs w:val="24"/>
        </w:rPr>
        <w:t>Cosentino</w:t>
      </w:r>
      <w:proofErr w:type="spellEnd"/>
      <w:r>
        <w:rPr>
          <w:rFonts w:asciiTheme="minorHAnsi" w:hAnsiTheme="minorHAnsi"/>
          <w:sz w:val="24"/>
          <w:szCs w:val="24"/>
        </w:rPr>
        <w:t>-Manning</w:t>
      </w:r>
      <w:r w:rsidR="007831C2">
        <w:rPr>
          <w:rFonts w:asciiTheme="minorHAnsi" w:hAnsiTheme="minorHAnsi"/>
          <w:sz w:val="24"/>
          <w:szCs w:val="24"/>
        </w:rPr>
        <w:t>. Ed Van</w:t>
      </w:r>
      <w:ins w:id="6" w:author="Gerry J McChesney" w:date="2018-03-12T08:41:00Z">
        <w:r w:rsidR="000E0F9F">
          <w:rPr>
            <w:rFonts w:asciiTheme="minorHAnsi" w:hAnsiTheme="minorHAnsi"/>
            <w:sz w:val="24"/>
            <w:szCs w:val="24"/>
          </w:rPr>
          <w:t xml:space="preserve"> </w:t>
        </w:r>
      </w:ins>
      <w:proofErr w:type="spellStart"/>
      <w:r w:rsidR="007831C2">
        <w:rPr>
          <w:rFonts w:asciiTheme="minorHAnsi" w:hAnsiTheme="minorHAnsi"/>
          <w:sz w:val="24"/>
          <w:szCs w:val="24"/>
        </w:rPr>
        <w:t>Til</w:t>
      </w:r>
      <w:proofErr w:type="spellEnd"/>
      <w:r w:rsidR="007831C2">
        <w:rPr>
          <w:rFonts w:asciiTheme="minorHAnsi" w:hAnsiTheme="minorHAnsi"/>
          <w:sz w:val="24"/>
          <w:szCs w:val="24"/>
        </w:rPr>
        <w:t xml:space="preserve"> departed the island.</w:t>
      </w:r>
    </w:p>
    <w:p w14:paraId="652E97D3" w14:textId="77777777" w:rsidR="009E476E" w:rsidRDefault="009E476E" w:rsidP="00DD55A4">
      <w:pPr>
        <w:rPr>
          <w:rFonts w:asciiTheme="minorHAnsi" w:hAnsiTheme="minorHAnsi"/>
          <w:sz w:val="24"/>
          <w:szCs w:val="24"/>
        </w:rPr>
      </w:pPr>
    </w:p>
    <w:p w14:paraId="1AEA6BA3" w14:textId="526AC5AE" w:rsidR="00810BE6" w:rsidRPr="009E476E" w:rsidRDefault="00810BE6" w:rsidP="00DD55A4">
      <w:pPr>
        <w:rPr>
          <w:rFonts w:asciiTheme="minorHAnsi" w:hAnsiTheme="minorHAnsi"/>
          <w:sz w:val="24"/>
          <w:szCs w:val="24"/>
        </w:rPr>
      </w:pPr>
      <w:r w:rsidRPr="00E77D66">
        <w:rPr>
          <w:rFonts w:asciiTheme="minorHAnsi" w:hAnsiTheme="minorHAnsi"/>
          <w:b/>
          <w:color w:val="005A9E"/>
          <w:sz w:val="32"/>
          <w:szCs w:val="32"/>
        </w:rPr>
        <w:t>West End Island Visitors</w:t>
      </w:r>
    </w:p>
    <w:p w14:paraId="27031191" w14:textId="1DF2A193" w:rsidR="00DD55A4" w:rsidRDefault="00E77D66" w:rsidP="00DD55A4">
      <w:pPr>
        <w:rPr>
          <w:rFonts w:asciiTheme="minorHAnsi" w:hAnsiTheme="minorHAnsi"/>
          <w:sz w:val="24"/>
          <w:szCs w:val="24"/>
        </w:rPr>
      </w:pPr>
      <w:r>
        <w:rPr>
          <w:rFonts w:asciiTheme="minorHAnsi" w:hAnsiTheme="minorHAnsi"/>
          <w:sz w:val="24"/>
          <w:szCs w:val="24"/>
        </w:rPr>
        <w:t>February 7</w:t>
      </w:r>
      <w:r w:rsidR="00A470E3">
        <w:rPr>
          <w:rFonts w:asciiTheme="minorHAnsi" w:hAnsiTheme="minorHAnsi"/>
          <w:sz w:val="24"/>
          <w:szCs w:val="24"/>
        </w:rPr>
        <w:t>:</w:t>
      </w:r>
      <w:r w:rsidR="002A5913">
        <w:rPr>
          <w:rFonts w:asciiTheme="minorHAnsi" w:hAnsiTheme="minorHAnsi"/>
          <w:sz w:val="24"/>
          <w:szCs w:val="24"/>
        </w:rPr>
        <w:t xml:space="preserve"> </w:t>
      </w:r>
      <w:r w:rsidR="00D35CD8">
        <w:rPr>
          <w:rFonts w:asciiTheme="minorHAnsi" w:hAnsiTheme="minorHAnsi"/>
          <w:sz w:val="24"/>
          <w:szCs w:val="24"/>
        </w:rPr>
        <w:t xml:space="preserve">Garrett Duncan </w:t>
      </w:r>
      <w:r>
        <w:rPr>
          <w:rFonts w:asciiTheme="minorHAnsi" w:hAnsiTheme="minorHAnsi"/>
          <w:sz w:val="24"/>
          <w:szCs w:val="24"/>
        </w:rPr>
        <w:t xml:space="preserve">and Kathrine Roy </w:t>
      </w:r>
      <w:r w:rsidR="00017D5D">
        <w:rPr>
          <w:rFonts w:asciiTheme="minorHAnsi" w:hAnsiTheme="minorHAnsi"/>
          <w:sz w:val="24"/>
          <w:szCs w:val="24"/>
        </w:rPr>
        <w:t>visited West End Island</w:t>
      </w:r>
      <w:r w:rsidR="00F4331A">
        <w:rPr>
          <w:rFonts w:asciiTheme="minorHAnsi" w:hAnsiTheme="minorHAnsi"/>
          <w:sz w:val="24"/>
          <w:szCs w:val="24"/>
        </w:rPr>
        <w:t xml:space="preserve"> to conduct pinniped research</w:t>
      </w:r>
      <w:r w:rsidR="00017D5D">
        <w:rPr>
          <w:rFonts w:asciiTheme="minorHAnsi" w:hAnsiTheme="minorHAnsi"/>
          <w:sz w:val="24"/>
          <w:szCs w:val="24"/>
        </w:rPr>
        <w:t>.</w:t>
      </w:r>
    </w:p>
    <w:p w14:paraId="002D49A4" w14:textId="77777777" w:rsidR="00E77D66" w:rsidRDefault="00E77D66" w:rsidP="00DD55A4">
      <w:pPr>
        <w:rPr>
          <w:rFonts w:asciiTheme="minorHAnsi" w:hAnsiTheme="minorHAnsi"/>
          <w:sz w:val="24"/>
          <w:szCs w:val="24"/>
        </w:rPr>
      </w:pPr>
    </w:p>
    <w:p w14:paraId="4D425916" w14:textId="05608852" w:rsidR="00E77D66" w:rsidRDefault="00E77D66" w:rsidP="00E77D66">
      <w:pPr>
        <w:rPr>
          <w:rFonts w:asciiTheme="minorHAnsi" w:hAnsiTheme="minorHAnsi"/>
          <w:sz w:val="24"/>
          <w:szCs w:val="24"/>
        </w:rPr>
      </w:pPr>
      <w:r>
        <w:rPr>
          <w:rFonts w:asciiTheme="minorHAnsi" w:hAnsiTheme="minorHAnsi"/>
          <w:sz w:val="24"/>
          <w:szCs w:val="24"/>
        </w:rPr>
        <w:t>February 23: Garrett Duncan and Trevor Barclay</w:t>
      </w:r>
      <w:r w:rsidRPr="00E77D66">
        <w:rPr>
          <w:rFonts w:asciiTheme="minorHAnsi" w:hAnsiTheme="minorHAnsi"/>
          <w:sz w:val="24"/>
          <w:szCs w:val="24"/>
        </w:rPr>
        <w:t xml:space="preserve"> </w:t>
      </w:r>
      <w:r>
        <w:rPr>
          <w:rFonts w:asciiTheme="minorHAnsi" w:hAnsiTheme="minorHAnsi"/>
          <w:sz w:val="24"/>
          <w:szCs w:val="24"/>
        </w:rPr>
        <w:t>visited West End Island to conduct pinniped research.</w:t>
      </w:r>
    </w:p>
    <w:p w14:paraId="7E9FA9A4" w14:textId="77777777" w:rsidR="00322113" w:rsidRPr="001252FA" w:rsidRDefault="00322113" w:rsidP="00DD55A4">
      <w:pPr>
        <w:rPr>
          <w:rFonts w:asciiTheme="minorHAnsi" w:hAnsiTheme="minorHAnsi"/>
          <w:sz w:val="24"/>
          <w:szCs w:val="24"/>
        </w:rPr>
      </w:pPr>
    </w:p>
    <w:p w14:paraId="4745E115" w14:textId="77777777" w:rsidR="00810BE6" w:rsidRPr="00365C72" w:rsidRDefault="00810BE6" w:rsidP="00DD55A4">
      <w:pPr>
        <w:rPr>
          <w:rFonts w:asciiTheme="minorHAnsi" w:hAnsiTheme="minorHAnsi"/>
          <w:b/>
          <w:color w:val="005A9E"/>
          <w:sz w:val="32"/>
          <w:szCs w:val="32"/>
        </w:rPr>
      </w:pPr>
      <w:r w:rsidRPr="008F6E00">
        <w:rPr>
          <w:rFonts w:asciiTheme="minorHAnsi" w:hAnsiTheme="minorHAnsi"/>
          <w:b/>
          <w:color w:val="005A9E"/>
          <w:sz w:val="32"/>
          <w:szCs w:val="32"/>
        </w:rPr>
        <w:t>Weather/Ocean</w:t>
      </w:r>
    </w:p>
    <w:p w14:paraId="3A6A3FCA" w14:textId="6D7799B6" w:rsidR="00810BE6" w:rsidRPr="00365C72" w:rsidRDefault="00FD2814" w:rsidP="00DD55A4">
      <w:pPr>
        <w:rPr>
          <w:rFonts w:asciiTheme="minorHAnsi" w:hAnsiTheme="minorHAnsi"/>
          <w:sz w:val="24"/>
          <w:szCs w:val="24"/>
        </w:rPr>
      </w:pPr>
      <w:r>
        <w:rPr>
          <w:rFonts w:asciiTheme="minorHAnsi" w:hAnsiTheme="minorHAnsi"/>
          <w:sz w:val="24"/>
          <w:szCs w:val="24"/>
        </w:rPr>
        <w:t xml:space="preserve">The weather this month was surprisingly dry </w:t>
      </w:r>
      <w:r w:rsidR="008F6E00">
        <w:rPr>
          <w:rFonts w:asciiTheme="minorHAnsi" w:hAnsiTheme="minorHAnsi"/>
          <w:sz w:val="24"/>
          <w:szCs w:val="24"/>
        </w:rPr>
        <w:t>and the island experienced</w:t>
      </w:r>
      <w:r>
        <w:rPr>
          <w:rFonts w:asciiTheme="minorHAnsi" w:hAnsiTheme="minorHAnsi"/>
          <w:sz w:val="24"/>
          <w:szCs w:val="24"/>
        </w:rPr>
        <w:t xml:space="preserve"> some of the warmest days, as well as the coldest days of the season. </w:t>
      </w:r>
      <w:r w:rsidR="00F32F2C">
        <w:rPr>
          <w:rFonts w:asciiTheme="minorHAnsi" w:hAnsiTheme="minorHAnsi"/>
          <w:sz w:val="24"/>
          <w:szCs w:val="24"/>
        </w:rPr>
        <w:t xml:space="preserve">Winds </w:t>
      </w:r>
      <w:r>
        <w:rPr>
          <w:rFonts w:asciiTheme="minorHAnsi" w:hAnsiTheme="minorHAnsi"/>
          <w:sz w:val="24"/>
          <w:szCs w:val="24"/>
        </w:rPr>
        <w:t xml:space="preserve">were predominantly </w:t>
      </w:r>
      <w:r w:rsidR="008F6E00">
        <w:rPr>
          <w:rFonts w:asciiTheme="minorHAnsi" w:hAnsiTheme="minorHAnsi"/>
          <w:sz w:val="24"/>
          <w:szCs w:val="24"/>
        </w:rPr>
        <w:t>from the northwest but highly variable</w:t>
      </w:r>
      <w:r w:rsidR="00F32F2C">
        <w:rPr>
          <w:rFonts w:asciiTheme="minorHAnsi" w:hAnsiTheme="minorHAnsi"/>
          <w:sz w:val="24"/>
          <w:szCs w:val="24"/>
        </w:rPr>
        <w:t>.</w:t>
      </w:r>
      <w:r w:rsidR="008F6E00">
        <w:rPr>
          <w:rFonts w:asciiTheme="minorHAnsi" w:hAnsiTheme="minorHAnsi"/>
          <w:sz w:val="24"/>
          <w:szCs w:val="24"/>
        </w:rPr>
        <w:t xml:space="preserve"> The sky was consistently clearer than January and there was only</w:t>
      </w:r>
      <w:r>
        <w:rPr>
          <w:rFonts w:asciiTheme="minorHAnsi" w:hAnsiTheme="minorHAnsi"/>
          <w:sz w:val="24"/>
          <w:szCs w:val="24"/>
        </w:rPr>
        <w:t xml:space="preserve"> 0.35</w:t>
      </w:r>
      <w:r w:rsidR="008F6E00">
        <w:rPr>
          <w:rFonts w:asciiTheme="minorHAnsi" w:hAnsiTheme="minorHAnsi"/>
          <w:sz w:val="24"/>
          <w:szCs w:val="24"/>
        </w:rPr>
        <w:t xml:space="preserve"> inches</w:t>
      </w:r>
      <w:r w:rsidR="005D6B41" w:rsidRPr="00365C72">
        <w:rPr>
          <w:rFonts w:asciiTheme="minorHAnsi" w:hAnsiTheme="minorHAnsi"/>
          <w:sz w:val="24"/>
          <w:szCs w:val="24"/>
        </w:rPr>
        <w:t xml:space="preserve"> of precipitation recorded</w:t>
      </w:r>
      <w:r w:rsidR="00A102D0" w:rsidRPr="00365C72">
        <w:rPr>
          <w:rFonts w:asciiTheme="minorHAnsi" w:hAnsiTheme="minorHAnsi"/>
          <w:sz w:val="24"/>
          <w:szCs w:val="24"/>
        </w:rPr>
        <w:t xml:space="preserve">. Mean </w:t>
      </w:r>
      <w:r w:rsidR="00604CC7" w:rsidRPr="00365C72">
        <w:rPr>
          <w:rFonts w:asciiTheme="minorHAnsi" w:hAnsiTheme="minorHAnsi"/>
          <w:sz w:val="24"/>
          <w:szCs w:val="24"/>
        </w:rPr>
        <w:t>midday air temperature was 1</w:t>
      </w:r>
      <w:r>
        <w:rPr>
          <w:rFonts w:asciiTheme="minorHAnsi" w:hAnsiTheme="minorHAnsi"/>
          <w:sz w:val="24"/>
          <w:szCs w:val="24"/>
        </w:rPr>
        <w:t>2</w:t>
      </w:r>
      <w:r w:rsidR="006653E2">
        <w:rPr>
          <w:rFonts w:asciiTheme="minorHAnsi" w:hAnsiTheme="minorHAnsi"/>
          <w:sz w:val="24"/>
          <w:szCs w:val="24"/>
        </w:rPr>
        <w:t>.</w:t>
      </w:r>
      <w:r>
        <w:rPr>
          <w:rFonts w:asciiTheme="minorHAnsi" w:hAnsiTheme="minorHAnsi"/>
          <w:sz w:val="24"/>
          <w:szCs w:val="24"/>
        </w:rPr>
        <w:t>9</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Pr>
          <w:rFonts w:asciiTheme="minorHAnsi" w:hAnsiTheme="minorHAnsi"/>
          <w:sz w:val="24"/>
          <w:szCs w:val="24"/>
        </w:rPr>
        <w:t>2.7</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Mean sea surface temperature was </w:t>
      </w:r>
      <w:r>
        <w:rPr>
          <w:rFonts w:asciiTheme="minorHAnsi" w:hAnsiTheme="minorHAnsi"/>
          <w:sz w:val="24"/>
          <w:szCs w:val="24"/>
        </w:rPr>
        <w:t>11</w:t>
      </w:r>
      <w:r w:rsidR="001966AB">
        <w:rPr>
          <w:rFonts w:asciiTheme="minorHAnsi" w:hAnsiTheme="minorHAnsi"/>
          <w:sz w:val="24"/>
          <w:szCs w:val="24"/>
        </w:rPr>
        <w:t>.</w:t>
      </w:r>
      <w:r>
        <w:rPr>
          <w:rFonts w:asciiTheme="minorHAnsi" w:hAnsiTheme="minorHAnsi"/>
          <w:sz w:val="24"/>
          <w:szCs w:val="24"/>
        </w:rPr>
        <w:t>93</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Pr>
          <w:rFonts w:asciiTheme="minorHAnsi" w:hAnsiTheme="minorHAnsi"/>
          <w:sz w:val="24"/>
          <w:szCs w:val="24"/>
        </w:rPr>
        <w:t>1</w:t>
      </w:r>
      <w:r w:rsidR="001966AB">
        <w:rPr>
          <w:rFonts w:asciiTheme="minorHAnsi" w:hAnsiTheme="minorHAnsi"/>
          <w:sz w:val="24"/>
          <w:szCs w:val="24"/>
        </w:rPr>
        <w:t>.</w:t>
      </w:r>
      <w:r>
        <w:rPr>
          <w:rFonts w:asciiTheme="minorHAnsi" w:hAnsiTheme="minorHAnsi"/>
          <w:sz w:val="24"/>
          <w:szCs w:val="24"/>
        </w:rPr>
        <w:t>08</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a high of </w:t>
      </w:r>
      <w:r w:rsidR="001966AB">
        <w:rPr>
          <w:rFonts w:asciiTheme="minorHAnsi" w:hAnsiTheme="minorHAnsi"/>
          <w:sz w:val="24"/>
          <w:szCs w:val="24"/>
        </w:rPr>
        <w:t>13.</w:t>
      </w:r>
      <w:r>
        <w:rPr>
          <w:rFonts w:asciiTheme="minorHAnsi" w:hAnsiTheme="minorHAnsi"/>
          <w:sz w:val="24"/>
          <w:szCs w:val="24"/>
        </w:rPr>
        <w:t>14</w:t>
      </w:r>
      <w:r w:rsidR="001E7C1F" w:rsidRPr="00365C72">
        <w:rPr>
          <w:rFonts w:asciiTheme="minorHAnsi" w:hAnsiTheme="minorHAnsi"/>
          <w:sz w:val="24"/>
          <w:szCs w:val="24"/>
        </w:rPr>
        <w:t>°</w:t>
      </w:r>
      <w:r w:rsidR="00F16E5B" w:rsidRPr="00365C72">
        <w:rPr>
          <w:rFonts w:asciiTheme="minorHAnsi" w:hAnsiTheme="minorHAnsi"/>
          <w:sz w:val="24"/>
          <w:szCs w:val="24"/>
        </w:rPr>
        <w:t xml:space="preserve"> </w:t>
      </w:r>
      <w:r w:rsidR="00960990" w:rsidRPr="00365C72">
        <w:rPr>
          <w:rFonts w:asciiTheme="minorHAnsi" w:hAnsiTheme="minorHAnsi"/>
          <w:sz w:val="24"/>
          <w:szCs w:val="24"/>
        </w:rPr>
        <w:t xml:space="preserve">C on the </w:t>
      </w:r>
      <w:r>
        <w:rPr>
          <w:rFonts w:asciiTheme="minorHAnsi" w:hAnsiTheme="minorHAnsi"/>
          <w:sz w:val="24"/>
          <w:szCs w:val="24"/>
        </w:rPr>
        <w:t>8</w:t>
      </w:r>
      <w:r w:rsidR="001966AB" w:rsidRPr="001966AB">
        <w:rPr>
          <w:rFonts w:asciiTheme="minorHAnsi" w:hAnsiTheme="minorHAnsi"/>
          <w:sz w:val="24"/>
          <w:szCs w:val="24"/>
          <w:vertAlign w:val="superscript"/>
        </w:rPr>
        <w:t>th</w:t>
      </w:r>
      <w:r>
        <w:rPr>
          <w:rFonts w:asciiTheme="minorHAnsi" w:hAnsiTheme="minorHAnsi"/>
          <w:sz w:val="24"/>
          <w:szCs w:val="24"/>
        </w:rPr>
        <w:t>, and a low of 10</w:t>
      </w:r>
      <w:r w:rsidR="006A7835">
        <w:rPr>
          <w:rFonts w:asciiTheme="minorHAnsi" w:hAnsiTheme="minorHAnsi"/>
          <w:sz w:val="24"/>
          <w:szCs w:val="24"/>
        </w:rPr>
        <w:t>.</w:t>
      </w:r>
      <w:r w:rsidR="001966AB">
        <w:rPr>
          <w:rFonts w:asciiTheme="minorHAnsi" w:hAnsiTheme="minorHAnsi"/>
          <w:sz w:val="24"/>
          <w:szCs w:val="24"/>
        </w:rPr>
        <w:t>1</w:t>
      </w:r>
      <w:r>
        <w:rPr>
          <w:rFonts w:asciiTheme="minorHAnsi" w:hAnsiTheme="minorHAnsi"/>
          <w:sz w:val="24"/>
          <w:szCs w:val="24"/>
        </w:rPr>
        <w:t>2</w:t>
      </w:r>
      <w:r w:rsidR="006A7835" w:rsidRPr="00365C72">
        <w:rPr>
          <w:rFonts w:asciiTheme="minorHAnsi" w:hAnsiTheme="minorHAnsi"/>
          <w:sz w:val="24"/>
          <w:szCs w:val="24"/>
        </w:rPr>
        <w:t xml:space="preserve"> </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on the </w:t>
      </w:r>
      <w:r>
        <w:rPr>
          <w:rFonts w:asciiTheme="minorHAnsi" w:hAnsiTheme="minorHAnsi"/>
          <w:sz w:val="24"/>
          <w:szCs w:val="24"/>
        </w:rPr>
        <w:t>27</w:t>
      </w:r>
      <w:r w:rsidRPr="00FD2814">
        <w:rPr>
          <w:rFonts w:asciiTheme="minorHAnsi" w:hAnsiTheme="minorHAnsi"/>
          <w:sz w:val="24"/>
          <w:szCs w:val="24"/>
          <w:vertAlign w:val="superscript"/>
        </w:rPr>
        <w:t>th</w:t>
      </w:r>
      <w:r w:rsidR="00A102D0" w:rsidRPr="00365C72">
        <w:rPr>
          <w:rFonts w:asciiTheme="minorHAnsi" w:hAnsiTheme="minorHAnsi"/>
          <w:sz w:val="24"/>
          <w:szCs w:val="24"/>
        </w:rPr>
        <w:t xml:space="preserve">. Mean SST was approximately </w:t>
      </w:r>
      <w:r w:rsidR="00115FA0">
        <w:rPr>
          <w:rFonts w:asciiTheme="minorHAnsi" w:hAnsiTheme="minorHAnsi"/>
          <w:sz w:val="24"/>
          <w:szCs w:val="24"/>
        </w:rPr>
        <w:t>0.</w:t>
      </w:r>
      <w:r>
        <w:rPr>
          <w:rFonts w:asciiTheme="minorHAnsi" w:hAnsiTheme="minorHAnsi"/>
          <w:sz w:val="24"/>
          <w:szCs w:val="24"/>
        </w:rPr>
        <w:t>28</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Pr>
          <w:rFonts w:asciiTheme="minorHAnsi" w:hAnsiTheme="minorHAnsi"/>
          <w:sz w:val="24"/>
          <w:szCs w:val="24"/>
        </w:rPr>
        <w:t>cold</w:t>
      </w:r>
      <w:r w:rsidR="007F3B6D">
        <w:rPr>
          <w:rFonts w:asciiTheme="minorHAnsi" w:hAnsiTheme="minorHAnsi"/>
          <w:sz w:val="24"/>
          <w:szCs w:val="24"/>
        </w:rPr>
        <w:t>er</w:t>
      </w:r>
      <w:r w:rsidR="00A102D0" w:rsidRPr="00365C72">
        <w:rPr>
          <w:rFonts w:asciiTheme="minorHAnsi" w:hAnsiTheme="minorHAnsi"/>
          <w:sz w:val="24"/>
          <w:szCs w:val="24"/>
        </w:rPr>
        <w:t xml:space="preserve"> than the long-term</w:t>
      </w:r>
      <w:r w:rsidR="00892075" w:rsidRPr="00365C72">
        <w:rPr>
          <w:rFonts w:asciiTheme="minorHAnsi" w:hAnsiTheme="minorHAnsi"/>
          <w:sz w:val="24"/>
          <w:szCs w:val="24"/>
        </w:rPr>
        <w:t xml:space="preserve"> </w:t>
      </w:r>
      <w:r w:rsidR="00A102D0" w:rsidRPr="00365C72">
        <w:rPr>
          <w:rFonts w:asciiTheme="minorHAnsi" w:hAnsiTheme="minorHAnsi"/>
          <w:sz w:val="24"/>
          <w:szCs w:val="24"/>
        </w:rPr>
        <w:t xml:space="preserve">mean for this month, </w:t>
      </w:r>
      <w:r w:rsidR="006770F8" w:rsidRPr="00365C72">
        <w:rPr>
          <w:rFonts w:asciiTheme="minorHAnsi" w:hAnsiTheme="minorHAnsi"/>
          <w:sz w:val="24"/>
          <w:szCs w:val="24"/>
        </w:rPr>
        <w:t>and</w:t>
      </w:r>
      <w:r w:rsidR="00A102D0" w:rsidRPr="00365C72">
        <w:rPr>
          <w:rFonts w:asciiTheme="minorHAnsi" w:hAnsiTheme="minorHAnsi"/>
          <w:sz w:val="24"/>
          <w:szCs w:val="24"/>
        </w:rPr>
        <w:t xml:space="preserve"> </w:t>
      </w:r>
      <w:r w:rsidR="00115FA0">
        <w:rPr>
          <w:rFonts w:asciiTheme="minorHAnsi" w:hAnsiTheme="minorHAnsi"/>
          <w:sz w:val="24"/>
          <w:szCs w:val="24"/>
        </w:rPr>
        <w:t>0.8</w:t>
      </w:r>
      <w:r>
        <w:rPr>
          <w:rFonts w:asciiTheme="minorHAnsi" w:hAnsiTheme="minorHAnsi"/>
          <w:sz w:val="24"/>
          <w:szCs w:val="24"/>
        </w:rPr>
        <w:t>1</w:t>
      </w:r>
      <w:r w:rsidR="00A102D0" w:rsidRPr="00365C72">
        <w:rPr>
          <w:rFonts w:asciiTheme="minorHAnsi" w:hAnsiTheme="minorHAnsi"/>
          <w:sz w:val="24"/>
          <w:szCs w:val="24"/>
        </w:rPr>
        <w:t>°</w:t>
      </w:r>
      <w:r w:rsidR="00927D27"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Pr>
          <w:rFonts w:asciiTheme="minorHAnsi" w:hAnsiTheme="minorHAnsi"/>
          <w:sz w:val="24"/>
          <w:szCs w:val="24"/>
        </w:rPr>
        <w:t>colder</w:t>
      </w:r>
      <w:r w:rsidR="00A102D0" w:rsidRPr="00365C72">
        <w:rPr>
          <w:rFonts w:asciiTheme="minorHAnsi" w:hAnsiTheme="minorHAnsi"/>
          <w:sz w:val="24"/>
          <w:szCs w:val="24"/>
        </w:rPr>
        <w:t xml:space="preserve"> than last </w:t>
      </w:r>
      <w:r>
        <w:rPr>
          <w:rFonts w:asciiTheme="minorHAnsi" w:hAnsiTheme="minorHAnsi"/>
          <w:sz w:val="24"/>
          <w:szCs w:val="24"/>
        </w:rPr>
        <w:t>February</w:t>
      </w:r>
      <w:r w:rsidR="00A102D0" w:rsidRPr="00365C72">
        <w:rPr>
          <w:rFonts w:asciiTheme="minorHAnsi" w:hAnsiTheme="minorHAnsi"/>
          <w:sz w:val="24"/>
          <w:szCs w:val="24"/>
        </w:rPr>
        <w:t>.</w:t>
      </w:r>
    </w:p>
    <w:p w14:paraId="4582FF7B" w14:textId="77777777" w:rsidR="00DD55A4" w:rsidRPr="00156108"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6B7087">
        <w:rPr>
          <w:rFonts w:asciiTheme="minorHAnsi" w:hAnsiTheme="minorHAnsi"/>
          <w:b/>
          <w:color w:val="005A9E"/>
          <w:sz w:val="32"/>
          <w:szCs w:val="32"/>
        </w:rPr>
        <w:t>Oiled &amp; Entangled Wildlife</w:t>
      </w:r>
    </w:p>
    <w:p w14:paraId="2B9FF6D3" w14:textId="5340F94D" w:rsidR="002B357C" w:rsidRDefault="006B7087" w:rsidP="00DD55A4">
      <w:pPr>
        <w:rPr>
          <w:rFonts w:asciiTheme="minorHAnsi" w:hAnsiTheme="minorHAnsi"/>
          <w:sz w:val="24"/>
          <w:szCs w:val="24"/>
        </w:rPr>
      </w:pPr>
      <w:r>
        <w:rPr>
          <w:rFonts w:asciiTheme="minorHAnsi" w:hAnsiTheme="minorHAnsi"/>
          <w:sz w:val="24"/>
          <w:szCs w:val="24"/>
        </w:rPr>
        <w:t>Six</w:t>
      </w:r>
      <w:r w:rsidR="00ED3978">
        <w:rPr>
          <w:rFonts w:asciiTheme="minorHAnsi" w:hAnsiTheme="minorHAnsi"/>
          <w:sz w:val="24"/>
          <w:szCs w:val="24"/>
        </w:rPr>
        <w:t xml:space="preserve"> California sea l</w:t>
      </w:r>
      <w:r w:rsidR="00711BF5">
        <w:rPr>
          <w:rFonts w:asciiTheme="minorHAnsi" w:hAnsiTheme="minorHAnsi"/>
          <w:sz w:val="24"/>
          <w:szCs w:val="24"/>
        </w:rPr>
        <w:t>ions</w:t>
      </w:r>
      <w:r w:rsidR="00CF3CB2">
        <w:rPr>
          <w:rFonts w:asciiTheme="minorHAnsi" w:hAnsiTheme="minorHAnsi"/>
          <w:sz w:val="24"/>
          <w:szCs w:val="24"/>
        </w:rPr>
        <w:t xml:space="preserve"> </w:t>
      </w:r>
      <w:r>
        <w:rPr>
          <w:rFonts w:asciiTheme="minorHAnsi" w:hAnsiTheme="minorHAnsi"/>
          <w:sz w:val="24"/>
          <w:szCs w:val="24"/>
        </w:rPr>
        <w:t>were seen with</w:t>
      </w:r>
      <w:r w:rsidR="00E2749B">
        <w:rPr>
          <w:rFonts w:asciiTheme="minorHAnsi" w:hAnsiTheme="minorHAnsi"/>
          <w:sz w:val="24"/>
          <w:szCs w:val="24"/>
        </w:rPr>
        <w:t xml:space="preserve"> </w:t>
      </w:r>
      <w:r w:rsidR="00711BF5">
        <w:rPr>
          <w:rFonts w:asciiTheme="minorHAnsi" w:hAnsiTheme="minorHAnsi"/>
          <w:sz w:val="24"/>
          <w:szCs w:val="24"/>
        </w:rPr>
        <w:t xml:space="preserve">monofilament or </w:t>
      </w:r>
      <w:r w:rsidR="00B7467D">
        <w:rPr>
          <w:rFonts w:asciiTheme="minorHAnsi" w:hAnsiTheme="minorHAnsi"/>
          <w:sz w:val="24"/>
          <w:szCs w:val="24"/>
        </w:rPr>
        <w:t xml:space="preserve">an </w:t>
      </w:r>
      <w:r w:rsidR="00F16E5B">
        <w:rPr>
          <w:rFonts w:asciiTheme="minorHAnsi" w:hAnsiTheme="minorHAnsi"/>
          <w:sz w:val="24"/>
          <w:szCs w:val="24"/>
        </w:rPr>
        <w:t>unknown substance</w:t>
      </w:r>
      <w:r w:rsidR="00ED3978">
        <w:rPr>
          <w:rFonts w:asciiTheme="minorHAnsi" w:hAnsiTheme="minorHAnsi"/>
          <w:sz w:val="24"/>
          <w:szCs w:val="24"/>
        </w:rPr>
        <w:t xml:space="preserve"> </w:t>
      </w:r>
      <w:r w:rsidR="00711BF5">
        <w:rPr>
          <w:rFonts w:asciiTheme="minorHAnsi" w:hAnsiTheme="minorHAnsi"/>
          <w:sz w:val="24"/>
          <w:szCs w:val="24"/>
        </w:rPr>
        <w:t xml:space="preserve">embedded </w:t>
      </w:r>
      <w:r w:rsidR="00CF3CB2">
        <w:rPr>
          <w:rFonts w:asciiTheme="minorHAnsi" w:hAnsiTheme="minorHAnsi"/>
          <w:sz w:val="24"/>
          <w:szCs w:val="24"/>
        </w:rPr>
        <w:t xml:space="preserve">in </w:t>
      </w:r>
      <w:r w:rsidR="009F7352">
        <w:rPr>
          <w:rFonts w:asciiTheme="minorHAnsi" w:hAnsiTheme="minorHAnsi"/>
          <w:sz w:val="24"/>
          <w:szCs w:val="24"/>
        </w:rPr>
        <w:t>their neck</w:t>
      </w:r>
      <w:r w:rsidR="00CF3CB2">
        <w:rPr>
          <w:rFonts w:asciiTheme="minorHAnsi" w:hAnsiTheme="minorHAnsi"/>
          <w:sz w:val="24"/>
          <w:szCs w:val="24"/>
        </w:rPr>
        <w:t>s</w:t>
      </w:r>
      <w:r w:rsidR="00ED3978">
        <w:rPr>
          <w:rFonts w:asciiTheme="minorHAnsi" w:hAnsiTheme="minorHAnsi"/>
          <w:sz w:val="24"/>
          <w:szCs w:val="24"/>
        </w:rPr>
        <w:t>.</w:t>
      </w:r>
      <w:r w:rsidR="00CF3CB2">
        <w:rPr>
          <w:rFonts w:asciiTheme="minorHAnsi" w:hAnsiTheme="minorHAnsi"/>
          <w:sz w:val="24"/>
          <w:szCs w:val="24"/>
        </w:rPr>
        <w:t xml:space="preserve"> No oiled animals were observed.</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4F280F">
        <w:rPr>
          <w:rFonts w:asciiTheme="minorHAnsi" w:hAnsiTheme="minorHAnsi"/>
          <w:b/>
          <w:color w:val="005A9E"/>
          <w:sz w:val="32"/>
          <w:szCs w:val="32"/>
        </w:rPr>
        <w:t>Breeding Birds</w:t>
      </w:r>
    </w:p>
    <w:p w14:paraId="3BC5B05B" w14:textId="35D30C59" w:rsidR="00DD55A4" w:rsidRPr="00827331"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Storm-Petrels </w:t>
      </w:r>
      <w:r w:rsidRPr="00680759">
        <w:rPr>
          <w:rFonts w:asciiTheme="minorHAnsi" w:hAnsiTheme="minorHAnsi"/>
          <w:sz w:val="24"/>
          <w:szCs w:val="24"/>
        </w:rPr>
        <w:t>–</w:t>
      </w:r>
      <w:r w:rsidR="0049055A" w:rsidRPr="00680759">
        <w:rPr>
          <w:rFonts w:asciiTheme="minorHAnsi" w:hAnsiTheme="minorHAnsi"/>
          <w:sz w:val="24"/>
          <w:szCs w:val="24"/>
        </w:rPr>
        <w:t xml:space="preserve"> </w:t>
      </w:r>
      <w:r w:rsidR="0059131B">
        <w:rPr>
          <w:rFonts w:asciiTheme="minorHAnsi" w:hAnsiTheme="minorHAnsi"/>
          <w:sz w:val="24"/>
          <w:szCs w:val="24"/>
        </w:rPr>
        <w:t>No Storm-petrels were detected this month.</w:t>
      </w:r>
    </w:p>
    <w:p w14:paraId="1477388E" w14:textId="77777777" w:rsidR="00DD55A4" w:rsidRPr="00DD55A4" w:rsidRDefault="00DD55A4" w:rsidP="00827331">
      <w:pPr>
        <w:rPr>
          <w:rFonts w:asciiTheme="minorHAnsi" w:hAnsiTheme="minorHAnsi"/>
          <w:sz w:val="24"/>
          <w:szCs w:val="24"/>
        </w:rPr>
      </w:pPr>
    </w:p>
    <w:p w14:paraId="3CC164BF" w14:textId="24EEC7C1"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w:t>
      </w:r>
      <w:r w:rsidR="00E34D9F">
        <w:rPr>
          <w:rFonts w:asciiTheme="minorHAnsi" w:hAnsiTheme="minorHAnsi"/>
          <w:b/>
          <w:sz w:val="24"/>
          <w:szCs w:val="24"/>
        </w:rPr>
        <w:t>, Pelagic, and Double</w:t>
      </w:r>
      <w:r w:rsidR="00CF629E">
        <w:rPr>
          <w:rFonts w:asciiTheme="minorHAnsi" w:hAnsiTheme="minorHAnsi"/>
          <w:b/>
          <w:sz w:val="24"/>
          <w:szCs w:val="24"/>
        </w:rPr>
        <w:t>-c</w:t>
      </w:r>
      <w:r w:rsidR="00E34D9F">
        <w:rPr>
          <w:rFonts w:asciiTheme="minorHAnsi" w:hAnsiTheme="minorHAnsi"/>
          <w:b/>
          <w:sz w:val="24"/>
          <w:szCs w:val="24"/>
        </w:rPr>
        <w:t xml:space="preserve">rested </w:t>
      </w:r>
      <w:r w:rsidRPr="001252FA">
        <w:rPr>
          <w:rFonts w:asciiTheme="minorHAnsi" w:hAnsiTheme="minorHAnsi"/>
          <w:b/>
          <w:sz w:val="24"/>
          <w:szCs w:val="24"/>
        </w:rPr>
        <w:t>Cormorant</w:t>
      </w:r>
      <w:r w:rsidRPr="001252FA">
        <w:rPr>
          <w:rFonts w:asciiTheme="minorHAnsi" w:hAnsiTheme="minorHAnsi"/>
          <w:sz w:val="24"/>
          <w:szCs w:val="24"/>
        </w:rPr>
        <w:t xml:space="preserve"> –</w:t>
      </w:r>
      <w:r w:rsidR="00680759">
        <w:rPr>
          <w:rFonts w:asciiTheme="minorHAnsi" w:hAnsiTheme="minorHAnsi"/>
          <w:sz w:val="24"/>
          <w:szCs w:val="24"/>
        </w:rPr>
        <w:t xml:space="preserve"> </w:t>
      </w:r>
      <w:r w:rsidR="00CF629E">
        <w:rPr>
          <w:rFonts w:asciiTheme="minorHAnsi" w:hAnsiTheme="minorHAnsi"/>
          <w:sz w:val="24"/>
          <w:szCs w:val="24"/>
        </w:rPr>
        <w:t>Brandt’s and Pelagic Cormorants we</w:t>
      </w:r>
      <w:r w:rsidR="00E34D9F">
        <w:rPr>
          <w:rFonts w:asciiTheme="minorHAnsi" w:hAnsiTheme="minorHAnsi"/>
          <w:sz w:val="24"/>
          <w:szCs w:val="24"/>
        </w:rPr>
        <w:t xml:space="preserve">re regularly </w:t>
      </w:r>
      <w:r w:rsidR="00A65295">
        <w:rPr>
          <w:rFonts w:asciiTheme="minorHAnsi" w:hAnsiTheme="minorHAnsi"/>
          <w:sz w:val="24"/>
          <w:szCs w:val="24"/>
        </w:rPr>
        <w:t>present</w:t>
      </w:r>
      <w:r w:rsidR="00E34D9F">
        <w:rPr>
          <w:rFonts w:asciiTheme="minorHAnsi" w:hAnsiTheme="minorHAnsi"/>
          <w:sz w:val="24"/>
          <w:szCs w:val="24"/>
        </w:rPr>
        <w:t xml:space="preserve"> at roost sites in the morning and evening</w:t>
      </w:r>
      <w:r w:rsidR="00B7467D">
        <w:rPr>
          <w:rFonts w:asciiTheme="minorHAnsi" w:hAnsiTheme="minorHAnsi"/>
          <w:sz w:val="24"/>
          <w:szCs w:val="24"/>
        </w:rPr>
        <w:t>.</w:t>
      </w:r>
      <w:r w:rsidR="0059131B">
        <w:rPr>
          <w:rFonts w:asciiTheme="minorHAnsi" w:hAnsiTheme="minorHAnsi"/>
          <w:sz w:val="24"/>
          <w:szCs w:val="24"/>
        </w:rPr>
        <w:t xml:space="preserve"> Both have started to molt into their breeding plumages.</w:t>
      </w:r>
    </w:p>
    <w:p w14:paraId="35CB32A2" w14:textId="77777777" w:rsidR="00DD55A4" w:rsidRPr="00DD55A4" w:rsidRDefault="00DD55A4" w:rsidP="00FC266A">
      <w:pPr>
        <w:rPr>
          <w:rFonts w:asciiTheme="minorHAnsi" w:hAnsiTheme="minorHAnsi"/>
          <w:sz w:val="24"/>
          <w:szCs w:val="24"/>
        </w:rPr>
      </w:pPr>
    </w:p>
    <w:p w14:paraId="14ACB194" w14:textId="081A8E27"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w:t>
      </w:r>
      <w:r w:rsidR="001E2357">
        <w:rPr>
          <w:rFonts w:asciiTheme="minorHAnsi" w:hAnsiTheme="minorHAnsi"/>
          <w:sz w:val="24"/>
          <w:szCs w:val="24"/>
        </w:rPr>
        <w:t xml:space="preserve"> </w:t>
      </w:r>
      <w:r w:rsidR="00B7467D">
        <w:rPr>
          <w:rFonts w:asciiTheme="minorHAnsi" w:hAnsiTheme="minorHAnsi"/>
          <w:sz w:val="24"/>
          <w:szCs w:val="24"/>
        </w:rPr>
        <w:t>Attendance in the colony has been increasing over the month</w:t>
      </w:r>
      <w:r w:rsidR="007E7E73">
        <w:rPr>
          <w:rFonts w:asciiTheme="minorHAnsi" w:hAnsiTheme="minorHAnsi"/>
          <w:sz w:val="24"/>
          <w:szCs w:val="24"/>
        </w:rPr>
        <w:t xml:space="preserve"> </w:t>
      </w:r>
      <w:r w:rsidR="001E2357">
        <w:rPr>
          <w:rFonts w:asciiTheme="minorHAnsi" w:hAnsiTheme="minorHAnsi"/>
          <w:sz w:val="24"/>
          <w:szCs w:val="24"/>
        </w:rPr>
        <w:t>with some roosting in intertidal areas as well.</w:t>
      </w:r>
    </w:p>
    <w:p w14:paraId="62E2AC52" w14:textId="77777777" w:rsidR="004A3C38" w:rsidRPr="00DD55A4" w:rsidRDefault="004A3C38" w:rsidP="00672F14">
      <w:pPr>
        <w:ind w:left="720" w:hanging="720"/>
        <w:rPr>
          <w:rFonts w:asciiTheme="minorHAnsi" w:hAnsiTheme="minorHAnsi"/>
          <w:sz w:val="24"/>
          <w:szCs w:val="24"/>
        </w:rPr>
      </w:pPr>
    </w:p>
    <w:p w14:paraId="717F433F" w14:textId="4E5F4EBE"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t xml:space="preserve">California Gulls </w:t>
      </w:r>
      <w:r w:rsidR="004A3C38" w:rsidRPr="00680759">
        <w:rPr>
          <w:rFonts w:asciiTheme="minorHAnsi" w:hAnsiTheme="minorHAnsi"/>
          <w:sz w:val="24"/>
          <w:szCs w:val="24"/>
        </w:rPr>
        <w:t>–</w:t>
      </w:r>
      <w:r w:rsidR="002F601D" w:rsidRPr="00680759">
        <w:rPr>
          <w:rFonts w:asciiTheme="minorHAnsi" w:hAnsiTheme="minorHAnsi"/>
          <w:sz w:val="24"/>
          <w:szCs w:val="24"/>
        </w:rPr>
        <w:t xml:space="preserve"> </w:t>
      </w:r>
      <w:r w:rsidR="00BA1569">
        <w:rPr>
          <w:rFonts w:asciiTheme="minorHAnsi" w:hAnsiTheme="minorHAnsi"/>
          <w:sz w:val="24"/>
          <w:szCs w:val="24"/>
        </w:rPr>
        <w:t xml:space="preserve">Seen </w:t>
      </w:r>
      <w:r w:rsidR="00BC1995">
        <w:rPr>
          <w:rFonts w:asciiTheme="minorHAnsi" w:hAnsiTheme="minorHAnsi"/>
          <w:sz w:val="24"/>
          <w:szCs w:val="24"/>
        </w:rPr>
        <w:t>approximately half of the days this</w:t>
      </w:r>
      <w:r w:rsidR="00502720">
        <w:rPr>
          <w:rFonts w:asciiTheme="minorHAnsi" w:hAnsiTheme="minorHAnsi"/>
          <w:sz w:val="24"/>
          <w:szCs w:val="24"/>
        </w:rPr>
        <w:t xml:space="preserve"> month</w:t>
      </w:r>
      <w:r w:rsidR="00353A03">
        <w:rPr>
          <w:rFonts w:asciiTheme="minorHAnsi" w:hAnsiTheme="minorHAnsi"/>
          <w:sz w:val="24"/>
          <w:szCs w:val="24"/>
        </w:rPr>
        <w:t xml:space="preserve"> in regular evening roost sites</w:t>
      </w:r>
      <w:r w:rsidR="00F4331A">
        <w:rPr>
          <w:rFonts w:asciiTheme="minorHAnsi" w:hAnsiTheme="minorHAnsi"/>
          <w:sz w:val="24"/>
          <w:szCs w:val="24"/>
        </w:rPr>
        <w:t xml:space="preserve"> or on the water</w:t>
      </w:r>
      <w:r w:rsidR="00353A03">
        <w:rPr>
          <w:rFonts w:asciiTheme="minorHAnsi" w:hAnsiTheme="minorHAnsi"/>
          <w:sz w:val="24"/>
          <w:szCs w:val="24"/>
        </w:rPr>
        <w:t>.</w:t>
      </w:r>
      <w:r w:rsidR="00502720">
        <w:rPr>
          <w:rFonts w:asciiTheme="minorHAnsi" w:hAnsiTheme="minorHAnsi"/>
          <w:sz w:val="24"/>
          <w:szCs w:val="24"/>
        </w:rPr>
        <w:t xml:space="preserve"> A high count of 9 was seen on the 16</w:t>
      </w:r>
      <w:r w:rsidR="00502720" w:rsidRPr="00502720">
        <w:rPr>
          <w:rFonts w:asciiTheme="minorHAnsi" w:hAnsiTheme="minorHAnsi"/>
          <w:sz w:val="24"/>
          <w:szCs w:val="24"/>
          <w:vertAlign w:val="superscript"/>
        </w:rPr>
        <w:t>th</w:t>
      </w:r>
      <w:r w:rsidR="00502720">
        <w:rPr>
          <w:rFonts w:asciiTheme="minorHAnsi" w:hAnsiTheme="minorHAnsi"/>
          <w:sz w:val="24"/>
          <w:szCs w:val="24"/>
        </w:rPr>
        <w:t>.</w:t>
      </w:r>
    </w:p>
    <w:p w14:paraId="3A43C7DD" w14:textId="77777777" w:rsidR="00DD55A4" w:rsidRPr="00DD55A4" w:rsidRDefault="00DD55A4" w:rsidP="00DD55A4">
      <w:pPr>
        <w:ind w:left="720" w:hanging="720"/>
        <w:rPr>
          <w:rFonts w:asciiTheme="minorHAnsi" w:hAnsiTheme="minorHAnsi"/>
          <w:sz w:val="24"/>
          <w:szCs w:val="24"/>
        </w:rPr>
      </w:pPr>
    </w:p>
    <w:p w14:paraId="55574C6A" w14:textId="7F7C84E1"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Murre </w:t>
      </w:r>
      <w:r w:rsidRPr="00680759">
        <w:rPr>
          <w:rFonts w:asciiTheme="minorHAnsi" w:hAnsiTheme="minorHAnsi"/>
          <w:sz w:val="24"/>
          <w:szCs w:val="24"/>
        </w:rPr>
        <w:t>–</w:t>
      </w:r>
      <w:r w:rsidRPr="001252FA">
        <w:rPr>
          <w:rFonts w:asciiTheme="minorHAnsi" w:hAnsiTheme="minorHAnsi"/>
          <w:b/>
          <w:sz w:val="24"/>
          <w:szCs w:val="24"/>
        </w:rPr>
        <w:t xml:space="preserve"> </w:t>
      </w:r>
      <w:r w:rsidR="00EF5BCC">
        <w:rPr>
          <w:rFonts w:asciiTheme="minorHAnsi" w:hAnsiTheme="minorHAnsi"/>
          <w:sz w:val="24"/>
          <w:szCs w:val="24"/>
        </w:rPr>
        <w:t xml:space="preserve">Numbers have been increasing throughout the month in typical breeding areas, sometime in great numbers. On the </w:t>
      </w:r>
      <w:r w:rsidR="00540D54">
        <w:rPr>
          <w:rFonts w:asciiTheme="minorHAnsi" w:hAnsiTheme="minorHAnsi"/>
          <w:sz w:val="24"/>
          <w:szCs w:val="24"/>
        </w:rPr>
        <w:t>24</w:t>
      </w:r>
      <w:r w:rsidR="00EF5BCC" w:rsidRPr="00EF5BCC">
        <w:rPr>
          <w:rFonts w:asciiTheme="minorHAnsi" w:hAnsiTheme="minorHAnsi"/>
          <w:sz w:val="24"/>
          <w:szCs w:val="24"/>
          <w:vertAlign w:val="superscript"/>
        </w:rPr>
        <w:t>th</w:t>
      </w:r>
      <w:r w:rsidR="00540D54">
        <w:rPr>
          <w:rFonts w:asciiTheme="minorHAnsi" w:hAnsiTheme="minorHAnsi"/>
          <w:sz w:val="24"/>
          <w:szCs w:val="24"/>
        </w:rPr>
        <w:t xml:space="preserve"> and 25</w:t>
      </w:r>
      <w:r w:rsidR="00540D54" w:rsidRPr="00540D54">
        <w:rPr>
          <w:rFonts w:asciiTheme="minorHAnsi" w:hAnsiTheme="minorHAnsi"/>
          <w:sz w:val="24"/>
          <w:szCs w:val="24"/>
          <w:vertAlign w:val="superscript"/>
        </w:rPr>
        <w:t>th</w:t>
      </w:r>
      <w:r w:rsidR="00540D54">
        <w:rPr>
          <w:rFonts w:asciiTheme="minorHAnsi" w:hAnsiTheme="minorHAnsi"/>
          <w:sz w:val="24"/>
          <w:szCs w:val="24"/>
        </w:rPr>
        <w:t xml:space="preserve"> an estimated 200,000</w:t>
      </w:r>
      <w:r w:rsidR="00EF5BCC">
        <w:rPr>
          <w:rFonts w:asciiTheme="minorHAnsi" w:hAnsiTheme="minorHAnsi"/>
          <w:sz w:val="24"/>
          <w:szCs w:val="24"/>
        </w:rPr>
        <w:t xml:space="preserve"> were seen on </w:t>
      </w:r>
      <w:r w:rsidR="00540D54">
        <w:rPr>
          <w:rFonts w:asciiTheme="minorHAnsi" w:hAnsiTheme="minorHAnsi"/>
          <w:sz w:val="24"/>
          <w:szCs w:val="24"/>
        </w:rPr>
        <w:t xml:space="preserve">or around </w:t>
      </w:r>
      <w:r w:rsidR="00EF5BCC">
        <w:rPr>
          <w:rFonts w:asciiTheme="minorHAnsi" w:hAnsiTheme="minorHAnsi"/>
          <w:sz w:val="24"/>
          <w:szCs w:val="24"/>
        </w:rPr>
        <w:t>the island, West End and the Islets.</w:t>
      </w:r>
    </w:p>
    <w:p w14:paraId="62E22B70" w14:textId="77777777" w:rsidR="00DD55A4" w:rsidRPr="00DD55A4" w:rsidRDefault="00DD55A4" w:rsidP="002F601D">
      <w:pPr>
        <w:rPr>
          <w:rFonts w:asciiTheme="minorHAnsi" w:hAnsiTheme="minorHAnsi"/>
          <w:sz w:val="24"/>
          <w:szCs w:val="24"/>
        </w:rPr>
      </w:pPr>
    </w:p>
    <w:p w14:paraId="19A9645F" w14:textId="717D50EC"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w:t>
      </w:r>
      <w:r w:rsidR="007A248F">
        <w:rPr>
          <w:rFonts w:asciiTheme="minorHAnsi" w:hAnsiTheme="minorHAnsi"/>
          <w:b/>
          <w:sz w:val="24"/>
          <w:szCs w:val="24"/>
        </w:rPr>
        <w:t>, Rhinoceros Auklet and Tufted Puffin</w:t>
      </w:r>
      <w:r w:rsidRPr="001252FA">
        <w:rPr>
          <w:rFonts w:asciiTheme="minorHAnsi" w:hAnsiTheme="minorHAnsi"/>
          <w:b/>
          <w:sz w:val="24"/>
          <w:szCs w:val="24"/>
        </w:rPr>
        <w:t xml:space="preserve"> </w:t>
      </w:r>
      <w:r w:rsidRPr="00680759">
        <w:rPr>
          <w:rFonts w:asciiTheme="minorHAnsi" w:hAnsiTheme="minorHAnsi"/>
          <w:sz w:val="24"/>
          <w:szCs w:val="24"/>
        </w:rPr>
        <w:t>–</w:t>
      </w:r>
      <w:r w:rsidR="00686500">
        <w:rPr>
          <w:rFonts w:asciiTheme="minorHAnsi" w:hAnsiTheme="minorHAnsi"/>
          <w:sz w:val="24"/>
          <w:szCs w:val="24"/>
        </w:rPr>
        <w:t xml:space="preserve"> </w:t>
      </w:r>
      <w:r w:rsidR="00502720">
        <w:rPr>
          <w:rFonts w:asciiTheme="minorHAnsi" w:hAnsiTheme="minorHAnsi"/>
          <w:sz w:val="24"/>
          <w:szCs w:val="24"/>
        </w:rPr>
        <w:t>A</w:t>
      </w:r>
      <w:r w:rsidR="007A248F">
        <w:rPr>
          <w:rFonts w:asciiTheme="minorHAnsi" w:hAnsiTheme="minorHAnsi"/>
          <w:sz w:val="24"/>
          <w:szCs w:val="24"/>
        </w:rPr>
        <w:t xml:space="preserve"> </w:t>
      </w:r>
      <w:r w:rsidR="00CF629E">
        <w:rPr>
          <w:rFonts w:asciiTheme="minorHAnsi" w:hAnsiTheme="minorHAnsi"/>
          <w:sz w:val="24"/>
          <w:szCs w:val="24"/>
        </w:rPr>
        <w:t>few</w:t>
      </w:r>
      <w:r w:rsidR="005F6392">
        <w:rPr>
          <w:rFonts w:asciiTheme="minorHAnsi" w:hAnsiTheme="minorHAnsi"/>
          <w:sz w:val="24"/>
          <w:szCs w:val="24"/>
        </w:rPr>
        <w:t xml:space="preserve"> Rhinoceros Auklets were</w:t>
      </w:r>
      <w:r w:rsidR="007A248F">
        <w:rPr>
          <w:rFonts w:asciiTheme="minorHAnsi" w:hAnsiTheme="minorHAnsi"/>
          <w:sz w:val="24"/>
          <w:szCs w:val="24"/>
        </w:rPr>
        <w:t xml:space="preserve"> observed on the water throughout the month</w:t>
      </w:r>
      <w:r w:rsidR="00502720">
        <w:rPr>
          <w:rFonts w:asciiTheme="minorHAnsi" w:hAnsiTheme="minorHAnsi"/>
          <w:sz w:val="24"/>
          <w:szCs w:val="24"/>
        </w:rPr>
        <w:t xml:space="preserve"> and several were </w:t>
      </w:r>
      <w:r w:rsidR="00BA1569">
        <w:rPr>
          <w:rFonts w:asciiTheme="minorHAnsi" w:hAnsiTheme="minorHAnsi"/>
          <w:sz w:val="24"/>
          <w:szCs w:val="24"/>
        </w:rPr>
        <w:t>found depredated by Peregrine F</w:t>
      </w:r>
      <w:r w:rsidR="00502720">
        <w:rPr>
          <w:rFonts w:asciiTheme="minorHAnsi" w:hAnsiTheme="minorHAnsi"/>
          <w:sz w:val="24"/>
          <w:szCs w:val="24"/>
        </w:rPr>
        <w:t>a</w:t>
      </w:r>
      <w:r w:rsidR="00BA1569">
        <w:rPr>
          <w:rFonts w:asciiTheme="minorHAnsi" w:hAnsiTheme="minorHAnsi"/>
          <w:sz w:val="24"/>
          <w:szCs w:val="24"/>
        </w:rPr>
        <w:t>l</w:t>
      </w:r>
      <w:r w:rsidR="00502720">
        <w:rPr>
          <w:rFonts w:asciiTheme="minorHAnsi" w:hAnsiTheme="minorHAnsi"/>
          <w:sz w:val="24"/>
          <w:szCs w:val="24"/>
        </w:rPr>
        <w:t>cons</w:t>
      </w:r>
      <w:r w:rsidR="007E7E73">
        <w:rPr>
          <w:rFonts w:asciiTheme="minorHAnsi" w:hAnsiTheme="minorHAnsi"/>
          <w:sz w:val="24"/>
          <w:szCs w:val="24"/>
        </w:rPr>
        <w:t xml:space="preserve">, </w:t>
      </w:r>
      <w:r w:rsidR="00935BD3">
        <w:rPr>
          <w:rFonts w:asciiTheme="minorHAnsi" w:hAnsiTheme="minorHAnsi"/>
          <w:sz w:val="24"/>
          <w:szCs w:val="24"/>
        </w:rPr>
        <w:t>but</w:t>
      </w:r>
      <w:r w:rsidR="007E7E73">
        <w:rPr>
          <w:rFonts w:asciiTheme="minorHAnsi" w:hAnsiTheme="minorHAnsi"/>
          <w:sz w:val="24"/>
          <w:szCs w:val="24"/>
        </w:rPr>
        <w:t xml:space="preserve"> no </w:t>
      </w:r>
      <w:r w:rsidR="00174BF0">
        <w:rPr>
          <w:rFonts w:asciiTheme="minorHAnsi" w:hAnsiTheme="minorHAnsi"/>
          <w:sz w:val="24"/>
          <w:szCs w:val="24"/>
        </w:rPr>
        <w:t>Tufted Puffins or Pigeon Guillemot</w:t>
      </w:r>
      <w:r w:rsidR="00EF5BCC">
        <w:rPr>
          <w:rFonts w:asciiTheme="minorHAnsi" w:hAnsiTheme="minorHAnsi"/>
          <w:sz w:val="24"/>
          <w:szCs w:val="24"/>
        </w:rPr>
        <w:t>s</w:t>
      </w:r>
      <w:r w:rsidR="007E7E73">
        <w:rPr>
          <w:rFonts w:asciiTheme="minorHAnsi" w:hAnsiTheme="minorHAnsi"/>
          <w:sz w:val="24"/>
          <w:szCs w:val="24"/>
        </w:rPr>
        <w:t xml:space="preserve"> were seen</w:t>
      </w:r>
      <w:r w:rsidR="00506B19">
        <w:rPr>
          <w:rFonts w:asciiTheme="minorHAnsi" w:hAnsiTheme="minorHAnsi"/>
          <w:sz w:val="24"/>
          <w:szCs w:val="24"/>
        </w:rPr>
        <w:t>.</w:t>
      </w:r>
    </w:p>
    <w:p w14:paraId="45B90207" w14:textId="77777777" w:rsidR="00DD55A4" w:rsidRPr="00DD55A4" w:rsidRDefault="00DD55A4" w:rsidP="00A074E2">
      <w:pPr>
        <w:rPr>
          <w:rFonts w:asciiTheme="minorHAnsi" w:hAnsiTheme="minorHAnsi"/>
          <w:sz w:val="24"/>
          <w:szCs w:val="24"/>
        </w:rPr>
      </w:pPr>
    </w:p>
    <w:p w14:paraId="658FA985" w14:textId="23CC63FF"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w:t>
      </w:r>
      <w:r w:rsidRPr="00680759">
        <w:rPr>
          <w:rFonts w:asciiTheme="minorHAnsi" w:hAnsiTheme="minorHAnsi"/>
          <w:sz w:val="24"/>
          <w:szCs w:val="24"/>
        </w:rPr>
        <w:t>–</w:t>
      </w:r>
      <w:r w:rsidRPr="001252FA">
        <w:rPr>
          <w:rFonts w:asciiTheme="minorHAnsi" w:hAnsiTheme="minorHAnsi"/>
          <w:b/>
          <w:sz w:val="24"/>
          <w:szCs w:val="24"/>
        </w:rPr>
        <w:t xml:space="preserve"> </w:t>
      </w:r>
      <w:r w:rsidR="00540D54">
        <w:rPr>
          <w:rFonts w:asciiTheme="minorHAnsi" w:hAnsiTheme="minorHAnsi"/>
          <w:sz w:val="24"/>
          <w:szCs w:val="24"/>
        </w:rPr>
        <w:t>Increasingly frequently,</w:t>
      </w:r>
      <w:r w:rsidR="00EF5BCC">
        <w:rPr>
          <w:rFonts w:asciiTheme="minorHAnsi" w:hAnsiTheme="minorHAnsi"/>
          <w:sz w:val="24"/>
          <w:szCs w:val="24"/>
        </w:rPr>
        <w:t xml:space="preserve"> Cassin’s Auklets</w:t>
      </w:r>
      <w:r w:rsidR="00540D54">
        <w:rPr>
          <w:rFonts w:asciiTheme="minorHAnsi" w:hAnsiTheme="minorHAnsi"/>
          <w:sz w:val="24"/>
          <w:szCs w:val="24"/>
        </w:rPr>
        <w:t xml:space="preserve"> have returned to the island in </w:t>
      </w:r>
      <w:r w:rsidR="00E500FD">
        <w:rPr>
          <w:rFonts w:asciiTheme="minorHAnsi" w:hAnsiTheme="minorHAnsi"/>
          <w:sz w:val="24"/>
          <w:szCs w:val="24"/>
        </w:rPr>
        <w:t>the thousands</w:t>
      </w:r>
      <w:r w:rsidR="00540D54">
        <w:rPr>
          <w:rFonts w:asciiTheme="minorHAnsi" w:hAnsiTheme="minorHAnsi"/>
          <w:sz w:val="24"/>
          <w:szCs w:val="24"/>
        </w:rPr>
        <w:t xml:space="preserve"> to</w:t>
      </w:r>
      <w:r w:rsidR="00EF5BCC">
        <w:rPr>
          <w:rFonts w:asciiTheme="minorHAnsi" w:hAnsiTheme="minorHAnsi"/>
          <w:sz w:val="24"/>
          <w:szCs w:val="24"/>
        </w:rPr>
        <w:t xml:space="preserve"> </w:t>
      </w:r>
      <w:r w:rsidR="00540D54">
        <w:rPr>
          <w:rFonts w:asciiTheme="minorHAnsi" w:hAnsiTheme="minorHAnsi"/>
          <w:sz w:val="24"/>
          <w:szCs w:val="24"/>
        </w:rPr>
        <w:t>roost</w:t>
      </w:r>
      <w:r w:rsidR="00EF5BCC">
        <w:rPr>
          <w:rFonts w:asciiTheme="minorHAnsi" w:hAnsiTheme="minorHAnsi"/>
          <w:sz w:val="24"/>
          <w:szCs w:val="24"/>
        </w:rPr>
        <w:t>.</w:t>
      </w:r>
    </w:p>
    <w:p w14:paraId="3DAE4A7B" w14:textId="77777777" w:rsidR="00DD55A4" w:rsidRPr="00DD55A4" w:rsidRDefault="00DD55A4" w:rsidP="00BC60F2">
      <w:pPr>
        <w:rPr>
          <w:rFonts w:asciiTheme="minorHAnsi" w:hAnsiTheme="minorHAnsi"/>
          <w:sz w:val="24"/>
          <w:szCs w:val="24"/>
        </w:rPr>
      </w:pPr>
    </w:p>
    <w:p w14:paraId="2A0D15CD" w14:textId="66A1C3DE"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w:t>
      </w:r>
      <w:r w:rsidR="00275D61">
        <w:rPr>
          <w:rFonts w:asciiTheme="minorHAnsi" w:hAnsiTheme="minorHAnsi"/>
          <w:sz w:val="24"/>
          <w:szCs w:val="24"/>
        </w:rPr>
        <w:t xml:space="preserve"> Some birds are still attending territories</w:t>
      </w:r>
      <w:r w:rsidR="00682838">
        <w:rPr>
          <w:rFonts w:asciiTheme="minorHAnsi" w:hAnsiTheme="minorHAnsi"/>
          <w:sz w:val="24"/>
          <w:szCs w:val="24"/>
        </w:rPr>
        <w:t>. The</w:t>
      </w:r>
      <w:r w:rsidR="00275D61">
        <w:rPr>
          <w:rFonts w:asciiTheme="minorHAnsi" w:hAnsiTheme="minorHAnsi"/>
          <w:sz w:val="24"/>
          <w:szCs w:val="24"/>
        </w:rPr>
        <w:t xml:space="preserve"> large</w:t>
      </w:r>
      <w:r w:rsidR="00540D54">
        <w:rPr>
          <w:rFonts w:asciiTheme="minorHAnsi" w:hAnsiTheme="minorHAnsi"/>
          <w:sz w:val="24"/>
          <w:szCs w:val="24"/>
        </w:rPr>
        <w:t xml:space="preserve"> winter</w:t>
      </w:r>
      <w:r w:rsidR="00275D61">
        <w:rPr>
          <w:rFonts w:asciiTheme="minorHAnsi" w:hAnsiTheme="minorHAnsi"/>
          <w:sz w:val="24"/>
          <w:szCs w:val="24"/>
        </w:rPr>
        <w:t xml:space="preserve"> r</w:t>
      </w:r>
      <w:r w:rsidR="00EF5BCC">
        <w:rPr>
          <w:rFonts w:asciiTheme="minorHAnsi" w:hAnsiTheme="minorHAnsi"/>
          <w:sz w:val="24"/>
          <w:szCs w:val="24"/>
        </w:rPr>
        <w:t>oosting group</w:t>
      </w:r>
      <w:r w:rsidR="00682838">
        <w:rPr>
          <w:rFonts w:asciiTheme="minorHAnsi" w:hAnsiTheme="minorHAnsi"/>
          <w:sz w:val="24"/>
          <w:szCs w:val="24"/>
        </w:rPr>
        <w:t xml:space="preserve"> departed by the end of </w:t>
      </w:r>
      <w:r w:rsidR="00540D54">
        <w:rPr>
          <w:rFonts w:asciiTheme="minorHAnsi" w:hAnsiTheme="minorHAnsi"/>
          <w:sz w:val="24"/>
          <w:szCs w:val="24"/>
        </w:rPr>
        <w:t>the month</w:t>
      </w:r>
      <w:r w:rsidR="00275D61">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FF2321">
        <w:rPr>
          <w:rFonts w:asciiTheme="minorHAnsi" w:hAnsiTheme="minorHAnsi"/>
          <w:b/>
          <w:color w:val="005A9E"/>
          <w:sz w:val="32"/>
          <w:szCs w:val="32"/>
        </w:rPr>
        <w:t>Pinnipeds</w:t>
      </w:r>
      <w:r w:rsidRPr="00DD55A4">
        <w:rPr>
          <w:rFonts w:asciiTheme="minorHAnsi" w:hAnsiTheme="minorHAnsi"/>
          <w:b/>
          <w:color w:val="005A9E"/>
          <w:sz w:val="32"/>
          <w:szCs w:val="32"/>
        </w:rPr>
        <w:t xml:space="preserve"> </w:t>
      </w:r>
    </w:p>
    <w:p w14:paraId="2B4B17AF" w14:textId="2FB9A6AF" w:rsidR="00810BE6" w:rsidRPr="00B17A19" w:rsidRDefault="00810BE6" w:rsidP="00AA1D97">
      <w:pPr>
        <w:ind w:left="720" w:hanging="720"/>
        <w:rPr>
          <w:rFonts w:asciiTheme="minorHAnsi" w:hAnsiTheme="minorHAnsi"/>
          <w:sz w:val="24"/>
          <w:szCs w:val="24"/>
        </w:rPr>
      </w:pPr>
      <w:r w:rsidRPr="00B17A19">
        <w:rPr>
          <w:rFonts w:asciiTheme="minorHAnsi" w:hAnsiTheme="minorHAnsi"/>
          <w:b/>
          <w:sz w:val="24"/>
          <w:szCs w:val="24"/>
        </w:rPr>
        <w:t>California Sea Lion</w:t>
      </w:r>
      <w:r w:rsidRPr="00B17A19">
        <w:rPr>
          <w:rFonts w:asciiTheme="minorHAnsi" w:hAnsiTheme="minorHAnsi"/>
          <w:b/>
          <w:i/>
          <w:sz w:val="24"/>
          <w:szCs w:val="24"/>
        </w:rPr>
        <w:t xml:space="preserve"> </w:t>
      </w:r>
      <w:r w:rsidRPr="00B17A19">
        <w:rPr>
          <w:rFonts w:asciiTheme="minorHAnsi" w:hAnsiTheme="minorHAnsi"/>
          <w:i/>
          <w:sz w:val="24"/>
          <w:szCs w:val="24"/>
        </w:rPr>
        <w:t xml:space="preserve">– </w:t>
      </w:r>
      <w:r w:rsidR="00487824" w:rsidRPr="00B17A19">
        <w:rPr>
          <w:rFonts w:asciiTheme="minorHAnsi" w:hAnsiTheme="minorHAnsi"/>
          <w:sz w:val="24"/>
          <w:szCs w:val="24"/>
        </w:rPr>
        <w:t>Numbers of Californ</w:t>
      </w:r>
      <w:r w:rsidR="00316E2E">
        <w:rPr>
          <w:rFonts w:asciiTheme="minorHAnsi" w:hAnsiTheme="minorHAnsi"/>
          <w:sz w:val="24"/>
          <w:szCs w:val="24"/>
        </w:rPr>
        <w:t xml:space="preserve">ia sea lions </w:t>
      </w:r>
      <w:r w:rsidR="00F95867">
        <w:rPr>
          <w:rFonts w:asciiTheme="minorHAnsi" w:hAnsiTheme="minorHAnsi"/>
          <w:sz w:val="24"/>
          <w:szCs w:val="24"/>
        </w:rPr>
        <w:t>was very consistent during February</w:t>
      </w:r>
      <w:r w:rsidR="00487824" w:rsidRPr="00B17A19">
        <w:rPr>
          <w:rFonts w:asciiTheme="minorHAnsi" w:hAnsiTheme="minorHAnsi"/>
          <w:sz w:val="24"/>
          <w:szCs w:val="24"/>
        </w:rPr>
        <w:t xml:space="preserve">. </w:t>
      </w:r>
      <w:r w:rsidR="00BC6B90" w:rsidRPr="00B17A19">
        <w:rPr>
          <w:rFonts w:asciiTheme="minorHAnsi" w:hAnsiTheme="minorHAnsi"/>
          <w:sz w:val="24"/>
          <w:szCs w:val="24"/>
        </w:rPr>
        <w:t xml:space="preserve">On </w:t>
      </w:r>
      <w:r w:rsidR="00BC6B90" w:rsidRPr="00BD1541">
        <w:rPr>
          <w:rFonts w:asciiTheme="minorHAnsi" w:hAnsiTheme="minorHAnsi"/>
          <w:sz w:val="24"/>
          <w:szCs w:val="24"/>
        </w:rPr>
        <w:t xml:space="preserve">average there were </w:t>
      </w:r>
      <w:r w:rsidR="00F95867">
        <w:rPr>
          <w:rFonts w:asciiTheme="minorHAnsi" w:hAnsiTheme="minorHAnsi"/>
          <w:sz w:val="24"/>
          <w:szCs w:val="24"/>
        </w:rPr>
        <w:t>1,436</w:t>
      </w:r>
      <w:r w:rsidR="00B74BC9" w:rsidRPr="00BD1541">
        <w:rPr>
          <w:rFonts w:asciiTheme="minorHAnsi" w:hAnsiTheme="minorHAnsi"/>
          <w:sz w:val="24"/>
          <w:szCs w:val="24"/>
        </w:rPr>
        <w:t xml:space="preserve"> (SD</w:t>
      </w:r>
      <w:r w:rsidR="00BC6B90" w:rsidRPr="00BD1541">
        <w:rPr>
          <w:rFonts w:asciiTheme="minorHAnsi" w:hAnsiTheme="minorHAnsi"/>
          <w:sz w:val="24"/>
          <w:szCs w:val="24"/>
        </w:rPr>
        <w:t xml:space="preserve"> ± </w:t>
      </w:r>
      <w:r w:rsidR="00F95867">
        <w:rPr>
          <w:rFonts w:asciiTheme="minorHAnsi" w:hAnsiTheme="minorHAnsi"/>
          <w:sz w:val="24"/>
          <w:szCs w:val="24"/>
        </w:rPr>
        <w:t>18</w:t>
      </w:r>
      <w:r w:rsidR="00AA1D97" w:rsidRPr="00BD1541">
        <w:rPr>
          <w:rFonts w:asciiTheme="minorHAnsi" w:hAnsiTheme="minorHAnsi"/>
          <w:sz w:val="24"/>
          <w:szCs w:val="24"/>
        </w:rPr>
        <w:t xml:space="preserve">) individuals counted during the weekly pinniped census from the lighthouse, with a high count </w:t>
      </w:r>
      <w:r w:rsidR="00BC6B90" w:rsidRPr="00BD1541">
        <w:rPr>
          <w:rFonts w:asciiTheme="minorHAnsi" w:hAnsiTheme="minorHAnsi"/>
          <w:sz w:val="24"/>
          <w:szCs w:val="24"/>
        </w:rPr>
        <w:t xml:space="preserve">of </w:t>
      </w:r>
      <w:r w:rsidR="00F95867">
        <w:rPr>
          <w:rFonts w:asciiTheme="minorHAnsi" w:hAnsiTheme="minorHAnsi"/>
          <w:sz w:val="24"/>
          <w:szCs w:val="24"/>
        </w:rPr>
        <w:t>1</w:t>
      </w:r>
      <w:r w:rsidR="0038330D">
        <w:rPr>
          <w:rFonts w:asciiTheme="minorHAnsi" w:hAnsiTheme="minorHAnsi"/>
          <w:sz w:val="24"/>
          <w:szCs w:val="24"/>
        </w:rPr>
        <w:t>,</w:t>
      </w:r>
      <w:r w:rsidR="00F95867">
        <w:rPr>
          <w:rFonts w:asciiTheme="minorHAnsi" w:hAnsiTheme="minorHAnsi"/>
          <w:sz w:val="24"/>
          <w:szCs w:val="24"/>
        </w:rPr>
        <w:t>458 individuals on the 22</w:t>
      </w:r>
      <w:r w:rsidR="00F95867" w:rsidRPr="00F95867">
        <w:rPr>
          <w:rFonts w:asciiTheme="minorHAnsi" w:hAnsiTheme="minorHAnsi"/>
          <w:sz w:val="24"/>
          <w:szCs w:val="24"/>
          <w:vertAlign w:val="superscript"/>
        </w:rPr>
        <w:t>nd</w:t>
      </w:r>
      <w:r w:rsidR="00AA1D97" w:rsidRPr="00BD1541">
        <w:rPr>
          <w:rFonts w:asciiTheme="minorHAnsi" w:hAnsiTheme="minorHAnsi"/>
          <w:sz w:val="24"/>
          <w:szCs w:val="24"/>
        </w:rPr>
        <w:t>.</w:t>
      </w:r>
    </w:p>
    <w:p w14:paraId="44721596" w14:textId="77777777" w:rsidR="00DD55A4" w:rsidRPr="00B17A19" w:rsidRDefault="00DD55A4" w:rsidP="00AA1D97">
      <w:pPr>
        <w:rPr>
          <w:rFonts w:asciiTheme="minorHAnsi" w:hAnsiTheme="minorHAnsi"/>
          <w:sz w:val="24"/>
          <w:szCs w:val="24"/>
        </w:rPr>
      </w:pPr>
    </w:p>
    <w:p w14:paraId="78A066A3" w14:textId="7523700C"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Steller Sea Lions</w:t>
      </w:r>
      <w:r w:rsidRPr="00B17A19">
        <w:rPr>
          <w:rFonts w:asciiTheme="minorHAnsi" w:hAnsiTheme="minorHAnsi"/>
          <w:sz w:val="24"/>
          <w:szCs w:val="24"/>
        </w:rPr>
        <w:t xml:space="preserve"> –</w:t>
      </w:r>
      <w:r w:rsidRPr="00B17A19">
        <w:rPr>
          <w:rFonts w:asciiTheme="minorHAnsi" w:hAnsiTheme="minorHAnsi"/>
          <w:i/>
          <w:sz w:val="24"/>
          <w:szCs w:val="24"/>
        </w:rPr>
        <w:t xml:space="preserve"> </w:t>
      </w:r>
      <w:r w:rsidR="00190408" w:rsidRPr="00B17A19">
        <w:rPr>
          <w:rFonts w:asciiTheme="minorHAnsi" w:hAnsiTheme="minorHAnsi"/>
          <w:sz w:val="24"/>
          <w:szCs w:val="24"/>
        </w:rPr>
        <w:t>On average ther</w:t>
      </w:r>
      <w:r w:rsidR="00680759">
        <w:rPr>
          <w:rFonts w:asciiTheme="minorHAnsi" w:hAnsiTheme="minorHAnsi"/>
          <w:sz w:val="24"/>
          <w:szCs w:val="24"/>
        </w:rPr>
        <w:t xml:space="preserve">e </w:t>
      </w:r>
      <w:r w:rsidR="00FF2321">
        <w:rPr>
          <w:rFonts w:asciiTheme="minorHAnsi" w:hAnsiTheme="minorHAnsi"/>
          <w:sz w:val="24"/>
          <w:szCs w:val="24"/>
        </w:rPr>
        <w:t>were 47</w:t>
      </w:r>
      <w:r w:rsidR="00B74BC9" w:rsidRPr="00B17A19">
        <w:rPr>
          <w:rFonts w:asciiTheme="minorHAnsi" w:hAnsiTheme="minorHAnsi"/>
          <w:sz w:val="24"/>
          <w:szCs w:val="24"/>
        </w:rPr>
        <w:t xml:space="preserve"> (SD</w:t>
      </w:r>
      <w:r w:rsidR="00B92840" w:rsidRPr="00B17A19">
        <w:rPr>
          <w:rFonts w:asciiTheme="minorHAnsi" w:hAnsiTheme="minorHAnsi"/>
          <w:sz w:val="24"/>
          <w:szCs w:val="24"/>
        </w:rPr>
        <w:t xml:space="preserve"> ±</w:t>
      </w:r>
      <w:r w:rsidR="00FF2321">
        <w:rPr>
          <w:rFonts w:asciiTheme="minorHAnsi" w:hAnsiTheme="minorHAnsi"/>
          <w:sz w:val="24"/>
          <w:szCs w:val="24"/>
        </w:rPr>
        <w:t>9</w:t>
      </w:r>
      <w:r w:rsidR="00AA1D97" w:rsidRPr="00B17A19">
        <w:rPr>
          <w:rFonts w:asciiTheme="minorHAnsi" w:hAnsiTheme="minorHAnsi"/>
          <w:sz w:val="24"/>
          <w:szCs w:val="24"/>
        </w:rPr>
        <w:t>) individuals counted</w:t>
      </w:r>
      <w:r w:rsidR="009B7BB3" w:rsidRPr="00B17A19">
        <w:rPr>
          <w:rFonts w:asciiTheme="minorHAnsi" w:hAnsiTheme="minorHAnsi"/>
          <w:sz w:val="24"/>
          <w:szCs w:val="24"/>
        </w:rPr>
        <w:t>, with a</w:t>
      </w:r>
      <w:r w:rsidR="00AA1D97" w:rsidRPr="00B17A19">
        <w:rPr>
          <w:rFonts w:asciiTheme="minorHAnsi" w:hAnsiTheme="minorHAnsi"/>
          <w:sz w:val="24"/>
          <w:szCs w:val="24"/>
        </w:rPr>
        <w:t xml:space="preserve"> high cou</w:t>
      </w:r>
      <w:r w:rsidR="00190408" w:rsidRPr="00B17A19">
        <w:rPr>
          <w:rFonts w:asciiTheme="minorHAnsi" w:hAnsiTheme="minorHAnsi"/>
          <w:sz w:val="24"/>
          <w:szCs w:val="24"/>
        </w:rPr>
        <w:t xml:space="preserve">nt </w:t>
      </w:r>
      <w:r w:rsidR="00FF2321">
        <w:rPr>
          <w:rFonts w:asciiTheme="minorHAnsi" w:hAnsiTheme="minorHAnsi"/>
          <w:sz w:val="24"/>
          <w:szCs w:val="24"/>
        </w:rPr>
        <w:t>of 59</w:t>
      </w:r>
      <w:r w:rsidR="00B92840" w:rsidRPr="00B17A19">
        <w:rPr>
          <w:rFonts w:asciiTheme="minorHAnsi" w:hAnsiTheme="minorHAnsi"/>
          <w:sz w:val="24"/>
          <w:szCs w:val="24"/>
        </w:rPr>
        <w:t xml:space="preserve"> on the </w:t>
      </w:r>
      <w:r w:rsidR="00FF2321">
        <w:rPr>
          <w:rFonts w:asciiTheme="minorHAnsi" w:hAnsiTheme="minorHAnsi"/>
          <w:sz w:val="24"/>
          <w:szCs w:val="24"/>
        </w:rPr>
        <w:t>16</w:t>
      </w:r>
      <w:r w:rsidR="00680759" w:rsidRPr="00680759">
        <w:rPr>
          <w:rFonts w:asciiTheme="minorHAnsi" w:hAnsiTheme="minorHAnsi"/>
          <w:sz w:val="24"/>
          <w:szCs w:val="24"/>
          <w:vertAlign w:val="superscript"/>
        </w:rPr>
        <w:t>th</w:t>
      </w:r>
      <w:r w:rsidR="00680759">
        <w:rPr>
          <w:rFonts w:asciiTheme="minorHAnsi" w:hAnsiTheme="minorHAnsi"/>
          <w:sz w:val="24"/>
          <w:szCs w:val="24"/>
        </w:rPr>
        <w:t>.</w:t>
      </w:r>
    </w:p>
    <w:p w14:paraId="3D8C92CC" w14:textId="77777777" w:rsidR="00DD55A4" w:rsidRPr="00B17A19" w:rsidRDefault="00DD55A4" w:rsidP="00AA1D97">
      <w:pPr>
        <w:rPr>
          <w:rFonts w:asciiTheme="minorHAnsi" w:hAnsiTheme="minorHAnsi"/>
          <w:sz w:val="24"/>
          <w:szCs w:val="24"/>
        </w:rPr>
      </w:pPr>
    </w:p>
    <w:p w14:paraId="767A4C01" w14:textId="6B5E82D2" w:rsidR="00DD55A4" w:rsidRPr="00B17A19" w:rsidRDefault="00810BE6" w:rsidP="00DD55A4">
      <w:pPr>
        <w:ind w:left="720" w:hanging="720"/>
        <w:rPr>
          <w:rFonts w:asciiTheme="minorHAnsi" w:hAnsiTheme="minorHAnsi"/>
          <w:sz w:val="24"/>
          <w:szCs w:val="24"/>
        </w:rPr>
      </w:pPr>
      <w:r w:rsidRPr="00E6759B">
        <w:rPr>
          <w:rFonts w:asciiTheme="minorHAnsi" w:hAnsiTheme="minorHAnsi"/>
          <w:b/>
          <w:sz w:val="24"/>
          <w:szCs w:val="24"/>
        </w:rPr>
        <w:t>Northern Elephant Seal</w:t>
      </w:r>
      <w:r w:rsidRPr="00680759">
        <w:rPr>
          <w:rFonts w:asciiTheme="minorHAnsi" w:hAnsiTheme="minorHAnsi"/>
          <w:sz w:val="24"/>
          <w:szCs w:val="24"/>
        </w:rPr>
        <w:t xml:space="preserve"> –</w:t>
      </w:r>
      <w:r w:rsidR="00F95867">
        <w:rPr>
          <w:rFonts w:asciiTheme="minorHAnsi" w:hAnsiTheme="minorHAnsi"/>
          <w:sz w:val="24"/>
          <w:szCs w:val="24"/>
        </w:rPr>
        <w:t xml:space="preserve"> </w:t>
      </w:r>
      <w:r w:rsidR="004264F7">
        <w:rPr>
          <w:rFonts w:asciiTheme="minorHAnsi" w:hAnsiTheme="minorHAnsi"/>
          <w:sz w:val="24"/>
          <w:szCs w:val="24"/>
        </w:rPr>
        <w:t>By the end of the month, t</w:t>
      </w:r>
      <w:r w:rsidR="00F24B03">
        <w:rPr>
          <w:rFonts w:asciiTheme="minorHAnsi" w:hAnsiTheme="minorHAnsi"/>
          <w:sz w:val="24"/>
          <w:szCs w:val="24"/>
        </w:rPr>
        <w:t xml:space="preserve">he breeding season </w:t>
      </w:r>
      <w:r w:rsidR="004264F7">
        <w:rPr>
          <w:rFonts w:asciiTheme="minorHAnsi" w:hAnsiTheme="minorHAnsi"/>
          <w:sz w:val="24"/>
          <w:szCs w:val="24"/>
        </w:rPr>
        <w:t>was nearly finished</w:t>
      </w:r>
      <w:r w:rsidR="00680759">
        <w:rPr>
          <w:rFonts w:asciiTheme="minorHAnsi" w:hAnsiTheme="minorHAnsi"/>
          <w:sz w:val="24"/>
          <w:szCs w:val="24"/>
        </w:rPr>
        <w:t>. The</w:t>
      </w:r>
      <w:r w:rsidR="00190408" w:rsidRPr="00B17A19">
        <w:rPr>
          <w:rFonts w:asciiTheme="minorHAnsi" w:hAnsiTheme="minorHAnsi"/>
          <w:sz w:val="24"/>
          <w:szCs w:val="24"/>
        </w:rPr>
        <w:t xml:space="preserve"> average </w:t>
      </w:r>
      <w:r w:rsidR="00680759">
        <w:rPr>
          <w:rFonts w:asciiTheme="minorHAnsi" w:hAnsiTheme="minorHAnsi"/>
          <w:sz w:val="24"/>
          <w:szCs w:val="24"/>
        </w:rPr>
        <w:t>total count of</w:t>
      </w:r>
      <w:r w:rsidR="003F54BD">
        <w:rPr>
          <w:rFonts w:asciiTheme="minorHAnsi" w:hAnsiTheme="minorHAnsi"/>
          <w:sz w:val="24"/>
          <w:szCs w:val="24"/>
        </w:rPr>
        <w:t xml:space="preserve"> the island was</w:t>
      </w:r>
      <w:r w:rsidR="00FA77D5">
        <w:rPr>
          <w:rFonts w:asciiTheme="minorHAnsi" w:hAnsiTheme="minorHAnsi"/>
          <w:sz w:val="24"/>
          <w:szCs w:val="24"/>
        </w:rPr>
        <w:t xml:space="preserve"> </w:t>
      </w:r>
      <w:r w:rsidR="00F24B03">
        <w:rPr>
          <w:rFonts w:asciiTheme="minorHAnsi" w:hAnsiTheme="minorHAnsi"/>
          <w:sz w:val="24"/>
          <w:szCs w:val="24"/>
        </w:rPr>
        <w:t>111</w:t>
      </w:r>
      <w:r w:rsidR="00B74BC9" w:rsidRPr="00B17A19">
        <w:rPr>
          <w:rFonts w:asciiTheme="minorHAnsi" w:hAnsiTheme="minorHAnsi"/>
          <w:sz w:val="24"/>
          <w:szCs w:val="24"/>
        </w:rPr>
        <w:t xml:space="preserve"> (SD</w:t>
      </w:r>
      <w:r w:rsidR="00DB7753" w:rsidRPr="00B17A19">
        <w:rPr>
          <w:rFonts w:asciiTheme="minorHAnsi" w:hAnsiTheme="minorHAnsi"/>
          <w:sz w:val="24"/>
          <w:szCs w:val="24"/>
        </w:rPr>
        <w:t xml:space="preserve"> ± </w:t>
      </w:r>
      <w:r w:rsidR="00F24B03">
        <w:rPr>
          <w:rFonts w:asciiTheme="minorHAnsi" w:hAnsiTheme="minorHAnsi"/>
          <w:sz w:val="24"/>
          <w:szCs w:val="24"/>
        </w:rPr>
        <w:t>33</w:t>
      </w:r>
      <w:r w:rsidR="00AA1D97" w:rsidRPr="00B17A19">
        <w:rPr>
          <w:rFonts w:asciiTheme="minorHAnsi" w:hAnsiTheme="minorHAnsi"/>
          <w:sz w:val="24"/>
          <w:szCs w:val="24"/>
        </w:rPr>
        <w:t xml:space="preserve">) individuals. </w:t>
      </w:r>
      <w:r w:rsidR="00DB7753" w:rsidRPr="00B17A19">
        <w:rPr>
          <w:rFonts w:asciiTheme="minorHAnsi" w:hAnsiTheme="minorHAnsi"/>
          <w:sz w:val="24"/>
          <w:szCs w:val="24"/>
        </w:rPr>
        <w:t xml:space="preserve">The high count was </w:t>
      </w:r>
      <w:r w:rsidR="00F24B03">
        <w:rPr>
          <w:rFonts w:asciiTheme="minorHAnsi" w:hAnsiTheme="minorHAnsi"/>
          <w:sz w:val="24"/>
          <w:szCs w:val="24"/>
        </w:rPr>
        <w:t>159</w:t>
      </w:r>
      <w:r w:rsidR="00DB7753" w:rsidRPr="00B17A19">
        <w:rPr>
          <w:rFonts w:asciiTheme="minorHAnsi" w:hAnsiTheme="minorHAnsi"/>
          <w:sz w:val="24"/>
          <w:szCs w:val="24"/>
        </w:rPr>
        <w:t xml:space="preserve"> on the </w:t>
      </w:r>
      <w:r w:rsidR="00F24B03">
        <w:rPr>
          <w:rFonts w:asciiTheme="minorHAnsi" w:hAnsiTheme="minorHAnsi"/>
          <w:sz w:val="24"/>
          <w:szCs w:val="24"/>
        </w:rPr>
        <w:t>4</w:t>
      </w:r>
      <w:r w:rsidR="00190408" w:rsidRPr="00B17A19">
        <w:rPr>
          <w:rFonts w:asciiTheme="minorHAnsi" w:hAnsiTheme="minorHAnsi"/>
          <w:sz w:val="24"/>
          <w:szCs w:val="24"/>
          <w:vertAlign w:val="superscript"/>
        </w:rPr>
        <w:t>th</w:t>
      </w:r>
      <w:r w:rsidR="004264F7">
        <w:rPr>
          <w:rFonts w:asciiTheme="minorHAnsi" w:hAnsiTheme="minorHAnsi"/>
          <w:sz w:val="24"/>
          <w:szCs w:val="24"/>
        </w:rPr>
        <w:t>and decreased quickly throughout the month.</w:t>
      </w:r>
      <w:r w:rsidR="00F24B03">
        <w:rPr>
          <w:rFonts w:asciiTheme="minorHAnsi" w:hAnsiTheme="minorHAnsi"/>
          <w:sz w:val="24"/>
          <w:szCs w:val="24"/>
        </w:rPr>
        <w:t xml:space="preserve"> </w:t>
      </w:r>
      <w:r w:rsidR="004264F7">
        <w:rPr>
          <w:rFonts w:asciiTheme="minorHAnsi" w:hAnsiTheme="minorHAnsi"/>
          <w:sz w:val="24"/>
          <w:szCs w:val="24"/>
        </w:rPr>
        <w:t>By the end, there were</w:t>
      </w:r>
      <w:r w:rsidR="00E6759B">
        <w:rPr>
          <w:rFonts w:asciiTheme="minorHAnsi" w:hAnsiTheme="minorHAnsi"/>
          <w:sz w:val="24"/>
          <w:szCs w:val="24"/>
        </w:rPr>
        <w:t xml:space="preserve"> only 63 individuals on SEFI, including 7 cows, 3 pups</w:t>
      </w:r>
      <w:r w:rsidR="004264F7">
        <w:rPr>
          <w:rFonts w:asciiTheme="minorHAnsi" w:hAnsiTheme="minorHAnsi"/>
          <w:sz w:val="24"/>
          <w:szCs w:val="24"/>
        </w:rPr>
        <w:t>, and 3</w:t>
      </w:r>
      <w:r w:rsidR="00E6759B">
        <w:rPr>
          <w:rFonts w:asciiTheme="minorHAnsi" w:hAnsiTheme="minorHAnsi"/>
          <w:sz w:val="24"/>
          <w:szCs w:val="24"/>
        </w:rPr>
        <w:t>5</w:t>
      </w:r>
      <w:r w:rsidR="004264F7">
        <w:rPr>
          <w:rFonts w:asciiTheme="minorHAnsi" w:hAnsiTheme="minorHAnsi"/>
          <w:sz w:val="24"/>
          <w:szCs w:val="24"/>
        </w:rPr>
        <w:t xml:space="preserve"> weaners. </w:t>
      </w:r>
      <w:r w:rsidR="00F24B03">
        <w:rPr>
          <w:rFonts w:asciiTheme="minorHAnsi" w:hAnsiTheme="minorHAnsi"/>
          <w:sz w:val="24"/>
          <w:szCs w:val="24"/>
        </w:rPr>
        <w:t>In addition, there were 6</w:t>
      </w:r>
      <w:r w:rsidR="003B5C71">
        <w:rPr>
          <w:rFonts w:asciiTheme="minorHAnsi" w:hAnsiTheme="minorHAnsi"/>
          <w:sz w:val="24"/>
          <w:szCs w:val="24"/>
        </w:rPr>
        <w:t xml:space="preserve">9 elephant seals seen on West End on the Jan </w:t>
      </w:r>
      <w:r w:rsidR="00F24B03">
        <w:rPr>
          <w:rFonts w:asciiTheme="minorHAnsi" w:hAnsiTheme="minorHAnsi"/>
          <w:sz w:val="24"/>
          <w:szCs w:val="24"/>
        </w:rPr>
        <w:t>7</w:t>
      </w:r>
      <w:r w:rsidR="003B5C71" w:rsidRPr="003B5C71">
        <w:rPr>
          <w:rFonts w:asciiTheme="minorHAnsi" w:hAnsiTheme="minorHAnsi"/>
          <w:sz w:val="24"/>
          <w:szCs w:val="24"/>
          <w:vertAlign w:val="superscript"/>
        </w:rPr>
        <w:t>th</w:t>
      </w:r>
      <w:r w:rsidR="003B5C71">
        <w:rPr>
          <w:rFonts w:asciiTheme="minorHAnsi" w:hAnsiTheme="minorHAnsi"/>
          <w:sz w:val="24"/>
          <w:szCs w:val="24"/>
        </w:rPr>
        <w:t xml:space="preserve"> visit, including </w:t>
      </w:r>
      <w:r w:rsidR="00F24B03">
        <w:rPr>
          <w:rFonts w:asciiTheme="minorHAnsi" w:hAnsiTheme="minorHAnsi"/>
          <w:sz w:val="24"/>
          <w:szCs w:val="24"/>
        </w:rPr>
        <w:t>38</w:t>
      </w:r>
      <w:r w:rsidR="003B5C71">
        <w:rPr>
          <w:rFonts w:asciiTheme="minorHAnsi" w:hAnsiTheme="minorHAnsi"/>
          <w:sz w:val="24"/>
          <w:szCs w:val="24"/>
        </w:rPr>
        <w:t xml:space="preserve"> cows and 2</w:t>
      </w:r>
      <w:r w:rsidR="00F24B03">
        <w:rPr>
          <w:rFonts w:asciiTheme="minorHAnsi" w:hAnsiTheme="minorHAnsi"/>
          <w:sz w:val="24"/>
          <w:szCs w:val="24"/>
        </w:rPr>
        <w:t>7</w:t>
      </w:r>
      <w:r w:rsidR="003B5C71">
        <w:rPr>
          <w:rFonts w:asciiTheme="minorHAnsi" w:hAnsiTheme="minorHAnsi"/>
          <w:sz w:val="24"/>
          <w:szCs w:val="24"/>
        </w:rPr>
        <w:t xml:space="preserve"> pups. </w:t>
      </w:r>
      <w:r w:rsidR="00F24B03">
        <w:rPr>
          <w:rFonts w:asciiTheme="minorHAnsi" w:hAnsiTheme="minorHAnsi"/>
          <w:sz w:val="24"/>
          <w:szCs w:val="24"/>
        </w:rPr>
        <w:t>The visit on the 23</w:t>
      </w:r>
      <w:r w:rsidR="00F24B03" w:rsidRPr="00F24B03">
        <w:rPr>
          <w:rFonts w:asciiTheme="minorHAnsi" w:hAnsiTheme="minorHAnsi"/>
          <w:sz w:val="24"/>
          <w:szCs w:val="24"/>
          <w:vertAlign w:val="superscript"/>
        </w:rPr>
        <w:t>rd</w:t>
      </w:r>
      <w:r w:rsidR="00F24B03">
        <w:rPr>
          <w:rFonts w:asciiTheme="minorHAnsi" w:hAnsiTheme="minorHAnsi"/>
          <w:sz w:val="24"/>
          <w:szCs w:val="24"/>
        </w:rPr>
        <w:t>, there were only 28 individuals, including 9 cows, 6 pups</w:t>
      </w:r>
      <w:r w:rsidR="00E6759B">
        <w:rPr>
          <w:rFonts w:asciiTheme="minorHAnsi" w:hAnsiTheme="minorHAnsi"/>
          <w:sz w:val="24"/>
          <w:szCs w:val="24"/>
        </w:rPr>
        <w:t>,</w:t>
      </w:r>
      <w:r w:rsidR="00F24B03">
        <w:rPr>
          <w:rFonts w:asciiTheme="minorHAnsi" w:hAnsiTheme="minorHAnsi"/>
          <w:sz w:val="24"/>
          <w:szCs w:val="24"/>
        </w:rPr>
        <w:t xml:space="preserve"> and 8 weaners. </w:t>
      </w:r>
      <w:r w:rsidR="003B5C71">
        <w:rPr>
          <w:rFonts w:asciiTheme="minorHAnsi" w:hAnsiTheme="minorHAnsi"/>
          <w:sz w:val="24"/>
          <w:szCs w:val="24"/>
        </w:rPr>
        <w:t xml:space="preserve">There </w:t>
      </w:r>
      <w:r w:rsidR="00BF4300">
        <w:rPr>
          <w:rFonts w:asciiTheme="minorHAnsi" w:hAnsiTheme="minorHAnsi"/>
          <w:sz w:val="24"/>
          <w:szCs w:val="24"/>
        </w:rPr>
        <w:t>have been 2</w:t>
      </w:r>
      <w:r w:rsidR="00F24B03">
        <w:rPr>
          <w:rFonts w:asciiTheme="minorHAnsi" w:hAnsiTheme="minorHAnsi"/>
          <w:sz w:val="24"/>
          <w:szCs w:val="24"/>
        </w:rPr>
        <w:t>5</w:t>
      </w:r>
      <w:r w:rsidR="003B5C71">
        <w:rPr>
          <w:rFonts w:asciiTheme="minorHAnsi" w:hAnsiTheme="minorHAnsi"/>
          <w:sz w:val="24"/>
          <w:szCs w:val="24"/>
        </w:rPr>
        <w:t xml:space="preserve"> total males on SEFI</w:t>
      </w:r>
      <w:r w:rsidR="00BF4300">
        <w:rPr>
          <w:rFonts w:asciiTheme="minorHAnsi" w:hAnsiTheme="minorHAnsi"/>
          <w:sz w:val="24"/>
          <w:szCs w:val="24"/>
        </w:rPr>
        <w:t xml:space="preserve"> including </w:t>
      </w:r>
      <w:r w:rsidR="00F24B03">
        <w:rPr>
          <w:rFonts w:asciiTheme="minorHAnsi" w:hAnsiTheme="minorHAnsi"/>
          <w:sz w:val="24"/>
          <w:szCs w:val="24"/>
        </w:rPr>
        <w:t>4</w:t>
      </w:r>
      <w:r w:rsidR="00BF4300">
        <w:rPr>
          <w:rFonts w:asciiTheme="minorHAnsi" w:hAnsiTheme="minorHAnsi"/>
          <w:sz w:val="24"/>
          <w:szCs w:val="24"/>
        </w:rPr>
        <w:t xml:space="preserve"> bulls</w:t>
      </w:r>
      <w:r w:rsidR="00972C24">
        <w:rPr>
          <w:rFonts w:asciiTheme="minorHAnsi" w:hAnsiTheme="minorHAnsi"/>
          <w:sz w:val="24"/>
          <w:szCs w:val="24"/>
        </w:rPr>
        <w:t>,</w:t>
      </w:r>
      <w:r w:rsidR="003B5C71">
        <w:rPr>
          <w:rFonts w:asciiTheme="minorHAnsi" w:hAnsiTheme="minorHAnsi"/>
          <w:sz w:val="24"/>
          <w:szCs w:val="24"/>
        </w:rPr>
        <w:t xml:space="preserve"> and</w:t>
      </w:r>
      <w:r w:rsidR="00BF4300">
        <w:rPr>
          <w:rFonts w:asciiTheme="minorHAnsi" w:hAnsiTheme="minorHAnsi"/>
          <w:sz w:val="24"/>
          <w:szCs w:val="24"/>
        </w:rPr>
        <w:t xml:space="preserve"> </w:t>
      </w:r>
      <w:r w:rsidR="00F24B03">
        <w:rPr>
          <w:rFonts w:asciiTheme="minorHAnsi" w:hAnsiTheme="minorHAnsi"/>
          <w:sz w:val="24"/>
          <w:szCs w:val="24"/>
        </w:rPr>
        <w:t>9</w:t>
      </w:r>
      <w:r w:rsidR="00972C24">
        <w:rPr>
          <w:rFonts w:asciiTheme="minorHAnsi" w:hAnsiTheme="minorHAnsi"/>
          <w:sz w:val="24"/>
          <w:szCs w:val="24"/>
        </w:rPr>
        <w:t xml:space="preserve"> total males</w:t>
      </w:r>
      <w:r w:rsidR="00BF4300">
        <w:rPr>
          <w:rFonts w:asciiTheme="minorHAnsi" w:hAnsiTheme="minorHAnsi"/>
          <w:sz w:val="24"/>
          <w:szCs w:val="24"/>
        </w:rPr>
        <w:t xml:space="preserve"> on WEI including </w:t>
      </w:r>
      <w:r w:rsidR="00F24B03">
        <w:rPr>
          <w:rFonts w:asciiTheme="minorHAnsi" w:hAnsiTheme="minorHAnsi"/>
          <w:sz w:val="24"/>
          <w:szCs w:val="24"/>
        </w:rPr>
        <w:t>1</w:t>
      </w:r>
      <w:r w:rsidR="00BF4300">
        <w:rPr>
          <w:rFonts w:asciiTheme="minorHAnsi" w:hAnsiTheme="minorHAnsi"/>
          <w:sz w:val="24"/>
          <w:szCs w:val="24"/>
        </w:rPr>
        <w:t xml:space="preserve"> bull. </w:t>
      </w:r>
      <w:r w:rsidR="004264F7">
        <w:rPr>
          <w:rFonts w:asciiTheme="minorHAnsi" w:hAnsiTheme="minorHAnsi"/>
          <w:sz w:val="24"/>
          <w:szCs w:val="24"/>
        </w:rPr>
        <w:t xml:space="preserve"> </w:t>
      </w:r>
    </w:p>
    <w:p w14:paraId="66336BE8" w14:textId="77777777" w:rsidR="00DD55A4" w:rsidRPr="00B17A19" w:rsidRDefault="00DD55A4" w:rsidP="00D83F95">
      <w:pPr>
        <w:rPr>
          <w:rFonts w:asciiTheme="minorHAnsi" w:hAnsiTheme="minorHAnsi"/>
          <w:sz w:val="24"/>
          <w:szCs w:val="24"/>
        </w:rPr>
      </w:pPr>
    </w:p>
    <w:p w14:paraId="19ADD7B7" w14:textId="46EFBB22"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 xml:space="preserve">Harbor Seal </w:t>
      </w:r>
      <w:r w:rsidRPr="00680759">
        <w:rPr>
          <w:rFonts w:asciiTheme="minorHAnsi" w:hAnsiTheme="minorHAnsi"/>
          <w:sz w:val="24"/>
          <w:szCs w:val="24"/>
        </w:rPr>
        <w:t>–</w:t>
      </w:r>
      <w:r w:rsidRPr="00B17A19">
        <w:rPr>
          <w:rFonts w:asciiTheme="minorHAnsi" w:hAnsiTheme="minorHAnsi"/>
          <w:b/>
          <w:sz w:val="24"/>
          <w:szCs w:val="24"/>
        </w:rPr>
        <w:t xml:space="preserve"> </w:t>
      </w:r>
      <w:r w:rsidR="00D83F95" w:rsidRPr="00B17A19">
        <w:rPr>
          <w:rFonts w:asciiTheme="minorHAnsi" w:hAnsiTheme="minorHAnsi"/>
          <w:sz w:val="24"/>
          <w:szCs w:val="24"/>
        </w:rPr>
        <w:t xml:space="preserve">Harbor seal numbers </w:t>
      </w:r>
      <w:r w:rsidR="00F4331A">
        <w:rPr>
          <w:rFonts w:asciiTheme="minorHAnsi" w:hAnsiTheme="minorHAnsi"/>
          <w:sz w:val="24"/>
          <w:szCs w:val="24"/>
        </w:rPr>
        <w:t>were highly variable</w:t>
      </w:r>
      <w:r w:rsidR="00FF2321">
        <w:rPr>
          <w:rFonts w:asciiTheme="minorHAnsi" w:hAnsiTheme="minorHAnsi"/>
          <w:sz w:val="24"/>
          <w:szCs w:val="24"/>
        </w:rPr>
        <w:t xml:space="preserve"> and dependent on tide</w:t>
      </w:r>
      <w:r w:rsidR="00190408" w:rsidRPr="00B17A19">
        <w:rPr>
          <w:rFonts w:asciiTheme="minorHAnsi" w:hAnsiTheme="minorHAnsi"/>
          <w:sz w:val="24"/>
          <w:szCs w:val="24"/>
        </w:rPr>
        <w:t xml:space="preserve">. </w:t>
      </w:r>
      <w:r w:rsidR="00FF2321">
        <w:rPr>
          <w:rFonts w:asciiTheme="minorHAnsi" w:hAnsiTheme="minorHAnsi"/>
          <w:sz w:val="24"/>
          <w:szCs w:val="24"/>
        </w:rPr>
        <w:t>On average there were 71</w:t>
      </w:r>
      <w:r w:rsidR="00B74BC9" w:rsidRPr="00B17A19">
        <w:rPr>
          <w:rFonts w:asciiTheme="minorHAnsi" w:hAnsiTheme="minorHAnsi"/>
          <w:sz w:val="24"/>
          <w:szCs w:val="24"/>
        </w:rPr>
        <w:t xml:space="preserve"> (SD </w:t>
      </w:r>
      <w:r w:rsidR="003D0220" w:rsidRPr="00B17A19">
        <w:rPr>
          <w:rFonts w:asciiTheme="minorHAnsi" w:hAnsiTheme="minorHAnsi"/>
          <w:sz w:val="24"/>
          <w:szCs w:val="24"/>
        </w:rPr>
        <w:t xml:space="preserve">± </w:t>
      </w:r>
      <w:r w:rsidR="00FF2321">
        <w:rPr>
          <w:rFonts w:asciiTheme="minorHAnsi" w:hAnsiTheme="minorHAnsi"/>
          <w:sz w:val="24"/>
          <w:szCs w:val="24"/>
        </w:rPr>
        <w:t>35</w:t>
      </w:r>
      <w:r w:rsidR="00D83F95" w:rsidRPr="00B17A19">
        <w:rPr>
          <w:rFonts w:asciiTheme="minorHAnsi" w:hAnsiTheme="minorHAnsi"/>
          <w:sz w:val="24"/>
          <w:szCs w:val="24"/>
        </w:rPr>
        <w:t xml:space="preserve">) individuals counted. The high </w:t>
      </w:r>
      <w:r w:rsidR="00680759">
        <w:rPr>
          <w:rFonts w:asciiTheme="minorHAnsi" w:hAnsiTheme="minorHAnsi"/>
          <w:sz w:val="24"/>
          <w:szCs w:val="24"/>
        </w:rPr>
        <w:t>count was 1</w:t>
      </w:r>
      <w:r w:rsidR="00FF2321">
        <w:rPr>
          <w:rFonts w:asciiTheme="minorHAnsi" w:hAnsiTheme="minorHAnsi"/>
          <w:sz w:val="24"/>
          <w:szCs w:val="24"/>
        </w:rPr>
        <w:t>08</w:t>
      </w:r>
      <w:r w:rsidR="00D83F95" w:rsidRPr="00B17A19">
        <w:rPr>
          <w:rFonts w:asciiTheme="minorHAnsi" w:hAnsiTheme="minorHAnsi"/>
          <w:sz w:val="24"/>
          <w:szCs w:val="24"/>
        </w:rPr>
        <w:t xml:space="preserve"> on the </w:t>
      </w:r>
      <w:r w:rsidR="00FF2321">
        <w:rPr>
          <w:rFonts w:asciiTheme="minorHAnsi" w:hAnsiTheme="minorHAnsi"/>
          <w:sz w:val="24"/>
          <w:szCs w:val="24"/>
        </w:rPr>
        <w:t>8</w:t>
      </w:r>
      <w:r w:rsidR="00D83F95" w:rsidRPr="00B17A19">
        <w:rPr>
          <w:rFonts w:asciiTheme="minorHAnsi" w:hAnsiTheme="minorHAnsi"/>
          <w:sz w:val="24"/>
          <w:szCs w:val="24"/>
          <w:vertAlign w:val="superscript"/>
        </w:rPr>
        <w:t>th</w:t>
      </w:r>
      <w:r w:rsidR="00FF2321">
        <w:rPr>
          <w:rFonts w:asciiTheme="minorHAnsi" w:hAnsiTheme="minorHAnsi"/>
          <w:sz w:val="24"/>
          <w:szCs w:val="24"/>
        </w:rPr>
        <w:t>.</w:t>
      </w:r>
    </w:p>
    <w:p w14:paraId="5AED5444" w14:textId="77777777" w:rsidR="00DD55A4" w:rsidRPr="00B17A19" w:rsidRDefault="00DD55A4" w:rsidP="00D83F95">
      <w:pPr>
        <w:rPr>
          <w:rFonts w:asciiTheme="minorHAnsi" w:hAnsiTheme="minorHAnsi"/>
          <w:sz w:val="24"/>
          <w:szCs w:val="24"/>
        </w:rPr>
      </w:pPr>
    </w:p>
    <w:p w14:paraId="6F045076" w14:textId="156B1EBD" w:rsidR="00893939" w:rsidRPr="00CB5E2F"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Fur Seals</w:t>
      </w:r>
      <w:r w:rsidRPr="00B17A19">
        <w:rPr>
          <w:rFonts w:asciiTheme="minorHAnsi" w:hAnsiTheme="minorHAnsi"/>
          <w:sz w:val="24"/>
          <w:szCs w:val="24"/>
        </w:rPr>
        <w:t xml:space="preserve"> – </w:t>
      </w:r>
      <w:r w:rsidR="003B4ADC" w:rsidRPr="00B17A19">
        <w:rPr>
          <w:rFonts w:asciiTheme="minorHAnsi" w:hAnsiTheme="minorHAnsi"/>
          <w:sz w:val="24"/>
          <w:szCs w:val="24"/>
        </w:rPr>
        <w:t xml:space="preserve">Fur seal </w:t>
      </w:r>
      <w:r w:rsidR="00316E2E">
        <w:rPr>
          <w:rFonts w:asciiTheme="minorHAnsi" w:hAnsiTheme="minorHAnsi"/>
          <w:sz w:val="24"/>
          <w:szCs w:val="24"/>
        </w:rPr>
        <w:t xml:space="preserve">attendance was </w:t>
      </w:r>
      <w:r w:rsidR="00FF2321">
        <w:rPr>
          <w:rFonts w:asciiTheme="minorHAnsi" w:hAnsiTheme="minorHAnsi"/>
          <w:sz w:val="24"/>
          <w:szCs w:val="24"/>
        </w:rPr>
        <w:t>very steady this</w:t>
      </w:r>
      <w:r w:rsidR="00316E2E">
        <w:rPr>
          <w:rFonts w:asciiTheme="minorHAnsi" w:hAnsiTheme="minorHAnsi"/>
          <w:sz w:val="24"/>
          <w:szCs w:val="24"/>
        </w:rPr>
        <w:t xml:space="preserve"> month</w:t>
      </w:r>
      <w:r w:rsidR="004E319C" w:rsidRPr="00B17A19">
        <w:rPr>
          <w:rFonts w:asciiTheme="minorHAnsi" w:hAnsiTheme="minorHAnsi"/>
          <w:sz w:val="24"/>
          <w:szCs w:val="24"/>
        </w:rPr>
        <w:t xml:space="preserve">. </w:t>
      </w:r>
      <w:r w:rsidR="001911D6" w:rsidRPr="00B17A19">
        <w:rPr>
          <w:rFonts w:asciiTheme="minorHAnsi" w:hAnsiTheme="minorHAnsi"/>
          <w:sz w:val="24"/>
          <w:szCs w:val="24"/>
        </w:rPr>
        <w:t xml:space="preserve">The mean count </w:t>
      </w:r>
      <w:r w:rsidR="004E319C" w:rsidRPr="00B17A19">
        <w:rPr>
          <w:rFonts w:asciiTheme="minorHAnsi" w:hAnsiTheme="minorHAnsi"/>
          <w:sz w:val="24"/>
          <w:szCs w:val="24"/>
        </w:rPr>
        <w:t xml:space="preserve">from the lighthouse </w:t>
      </w:r>
      <w:r w:rsidR="001911D6" w:rsidRPr="00B17A19">
        <w:rPr>
          <w:rFonts w:asciiTheme="minorHAnsi" w:hAnsiTheme="minorHAnsi"/>
          <w:sz w:val="24"/>
          <w:szCs w:val="24"/>
        </w:rPr>
        <w:t xml:space="preserve">was </w:t>
      </w:r>
      <w:r w:rsidR="00FF2321">
        <w:rPr>
          <w:rFonts w:asciiTheme="minorHAnsi" w:hAnsiTheme="minorHAnsi"/>
          <w:sz w:val="24"/>
          <w:szCs w:val="24"/>
        </w:rPr>
        <w:t>94</w:t>
      </w:r>
      <w:r w:rsidR="00B74BC9" w:rsidRPr="00B17A19">
        <w:rPr>
          <w:rFonts w:asciiTheme="minorHAnsi" w:hAnsiTheme="minorHAnsi"/>
          <w:sz w:val="24"/>
          <w:szCs w:val="24"/>
        </w:rPr>
        <w:t xml:space="preserve"> (SD</w:t>
      </w:r>
      <w:r w:rsidR="001911D6" w:rsidRPr="00B17A19">
        <w:rPr>
          <w:rFonts w:asciiTheme="minorHAnsi" w:hAnsiTheme="minorHAnsi"/>
          <w:sz w:val="24"/>
          <w:szCs w:val="24"/>
        </w:rPr>
        <w:t xml:space="preserve"> ± </w:t>
      </w:r>
      <w:r w:rsidR="00FF2321">
        <w:rPr>
          <w:rFonts w:asciiTheme="minorHAnsi" w:hAnsiTheme="minorHAnsi"/>
          <w:sz w:val="24"/>
          <w:szCs w:val="24"/>
        </w:rPr>
        <w:t>4</w:t>
      </w:r>
      <w:r w:rsidR="001911D6" w:rsidRPr="00B17A19">
        <w:rPr>
          <w:rFonts w:asciiTheme="minorHAnsi" w:hAnsiTheme="minorHAnsi"/>
          <w:sz w:val="24"/>
          <w:szCs w:val="24"/>
        </w:rPr>
        <w:t xml:space="preserve">) individuals, with a high of </w:t>
      </w:r>
      <w:r w:rsidR="00FF2321">
        <w:rPr>
          <w:rFonts w:asciiTheme="minorHAnsi" w:hAnsiTheme="minorHAnsi"/>
          <w:sz w:val="24"/>
          <w:szCs w:val="24"/>
        </w:rPr>
        <w:t>99</w:t>
      </w:r>
      <w:r w:rsidR="00B17A19" w:rsidRPr="00B17A19">
        <w:rPr>
          <w:rFonts w:asciiTheme="minorHAnsi" w:hAnsiTheme="minorHAnsi"/>
          <w:sz w:val="24"/>
          <w:szCs w:val="24"/>
        </w:rPr>
        <w:t xml:space="preserve"> on the </w:t>
      </w:r>
      <w:r w:rsidR="00FF2321">
        <w:rPr>
          <w:rFonts w:asciiTheme="minorHAnsi" w:hAnsiTheme="minorHAnsi"/>
          <w:sz w:val="24"/>
          <w:szCs w:val="24"/>
        </w:rPr>
        <w:t>16</w:t>
      </w:r>
      <w:r w:rsidR="00FF2321" w:rsidRPr="00FF2321">
        <w:rPr>
          <w:rFonts w:asciiTheme="minorHAnsi" w:hAnsiTheme="minorHAnsi"/>
          <w:sz w:val="24"/>
          <w:szCs w:val="24"/>
          <w:vertAlign w:val="superscript"/>
        </w:rPr>
        <w:t>th</w:t>
      </w:r>
      <w:r w:rsidR="001911D6" w:rsidRPr="00B17A19">
        <w:rPr>
          <w:rFonts w:asciiTheme="minorHAnsi" w:hAnsiTheme="minorHAnsi"/>
          <w:sz w:val="24"/>
          <w:szCs w:val="24"/>
        </w:rPr>
        <w:t>.</w:t>
      </w:r>
    </w:p>
    <w:p w14:paraId="5DD8CF23" w14:textId="1A396832" w:rsidR="00DD55A4" w:rsidRDefault="00893939" w:rsidP="00B17A19">
      <w:pPr>
        <w:ind w:left="720" w:hanging="720"/>
        <w:rPr>
          <w:rFonts w:asciiTheme="minorHAnsi" w:hAnsiTheme="minorHAnsi"/>
          <w:sz w:val="24"/>
          <w:szCs w:val="24"/>
        </w:rPr>
      </w:pPr>
      <w:r w:rsidRPr="00CB5E2F">
        <w:rPr>
          <w:rFonts w:asciiTheme="minorHAnsi" w:hAnsiTheme="minorHAnsi"/>
          <w:sz w:val="24"/>
          <w:szCs w:val="24"/>
        </w:rPr>
        <w:tab/>
      </w:r>
      <w:r w:rsidRPr="00CB5E2F">
        <w:rPr>
          <w:rFonts w:asciiTheme="minorHAnsi" w:hAnsiTheme="minorHAnsi"/>
          <w:sz w:val="24"/>
          <w:szCs w:val="24"/>
        </w:rPr>
        <w:tab/>
      </w:r>
      <w:r w:rsidR="00FF2321">
        <w:rPr>
          <w:rFonts w:asciiTheme="minorHAnsi" w:hAnsiTheme="minorHAnsi"/>
          <w:sz w:val="24"/>
          <w:szCs w:val="24"/>
        </w:rPr>
        <w:t>Two</w:t>
      </w:r>
      <w:r w:rsidR="00B17A19" w:rsidRPr="00B17A19">
        <w:rPr>
          <w:rFonts w:asciiTheme="minorHAnsi" w:hAnsiTheme="minorHAnsi"/>
          <w:sz w:val="24"/>
          <w:szCs w:val="24"/>
        </w:rPr>
        <w:t xml:space="preserve"> trip</w:t>
      </w:r>
      <w:r w:rsidR="00FF2321">
        <w:rPr>
          <w:rFonts w:asciiTheme="minorHAnsi" w:hAnsiTheme="minorHAnsi"/>
          <w:sz w:val="24"/>
          <w:szCs w:val="24"/>
        </w:rPr>
        <w:t>s</w:t>
      </w:r>
      <w:r w:rsidR="00B17A19" w:rsidRPr="00B17A19">
        <w:rPr>
          <w:rFonts w:asciiTheme="minorHAnsi" w:hAnsiTheme="minorHAnsi"/>
          <w:sz w:val="24"/>
          <w:szCs w:val="24"/>
        </w:rPr>
        <w:t xml:space="preserve"> </w:t>
      </w:r>
      <w:r w:rsidR="00821BAC" w:rsidRPr="00B17A19">
        <w:rPr>
          <w:rFonts w:asciiTheme="minorHAnsi" w:hAnsiTheme="minorHAnsi"/>
          <w:sz w:val="24"/>
          <w:szCs w:val="24"/>
        </w:rPr>
        <w:t>to West End Island</w:t>
      </w:r>
      <w:r w:rsidR="003F54BD">
        <w:rPr>
          <w:rFonts w:asciiTheme="minorHAnsi" w:hAnsiTheme="minorHAnsi"/>
          <w:sz w:val="24"/>
          <w:szCs w:val="24"/>
        </w:rPr>
        <w:t xml:space="preserve"> w</w:t>
      </w:r>
      <w:r w:rsidR="00FF2321">
        <w:rPr>
          <w:rFonts w:asciiTheme="minorHAnsi" w:hAnsiTheme="minorHAnsi"/>
          <w:sz w:val="24"/>
          <w:szCs w:val="24"/>
        </w:rPr>
        <w:t>ere</w:t>
      </w:r>
      <w:r w:rsidR="003F54BD">
        <w:rPr>
          <w:rFonts w:asciiTheme="minorHAnsi" w:hAnsiTheme="minorHAnsi"/>
          <w:sz w:val="24"/>
          <w:szCs w:val="24"/>
        </w:rPr>
        <w:t xml:space="preserve"> made on the </w:t>
      </w:r>
      <w:r w:rsidR="00FF2321">
        <w:rPr>
          <w:rFonts w:asciiTheme="minorHAnsi" w:hAnsiTheme="minorHAnsi"/>
          <w:sz w:val="24"/>
          <w:szCs w:val="24"/>
        </w:rPr>
        <w:t>7</w:t>
      </w:r>
      <w:r w:rsidR="00B17A19" w:rsidRPr="003F54BD">
        <w:rPr>
          <w:rFonts w:asciiTheme="minorHAnsi" w:hAnsiTheme="minorHAnsi"/>
          <w:sz w:val="24"/>
          <w:szCs w:val="24"/>
          <w:vertAlign w:val="superscript"/>
        </w:rPr>
        <w:t>th</w:t>
      </w:r>
      <w:r w:rsidR="00FF2321">
        <w:rPr>
          <w:rFonts w:asciiTheme="minorHAnsi" w:hAnsiTheme="minorHAnsi"/>
          <w:sz w:val="24"/>
          <w:szCs w:val="24"/>
        </w:rPr>
        <w:t xml:space="preserve"> and the 23</w:t>
      </w:r>
      <w:r w:rsidR="00FF2321" w:rsidRPr="00FF2321">
        <w:rPr>
          <w:rFonts w:asciiTheme="minorHAnsi" w:hAnsiTheme="minorHAnsi"/>
          <w:sz w:val="24"/>
          <w:szCs w:val="24"/>
          <w:vertAlign w:val="superscript"/>
        </w:rPr>
        <w:t>rd</w:t>
      </w:r>
      <w:r w:rsidR="00FF2321">
        <w:rPr>
          <w:rFonts w:asciiTheme="minorHAnsi" w:hAnsiTheme="minorHAnsi"/>
          <w:sz w:val="24"/>
          <w:szCs w:val="24"/>
        </w:rPr>
        <w:t>.</w:t>
      </w:r>
      <w:r w:rsidR="00193DB4">
        <w:rPr>
          <w:rFonts w:asciiTheme="minorHAnsi" w:hAnsiTheme="minorHAnsi"/>
          <w:sz w:val="24"/>
          <w:szCs w:val="24"/>
        </w:rPr>
        <w:t xml:space="preserve"> We counted</w:t>
      </w:r>
      <w:r w:rsidR="003F54BD">
        <w:rPr>
          <w:rFonts w:asciiTheme="minorHAnsi" w:hAnsiTheme="minorHAnsi"/>
          <w:sz w:val="24"/>
          <w:szCs w:val="24"/>
        </w:rPr>
        <w:t xml:space="preserve"> </w:t>
      </w:r>
      <w:r w:rsidR="00FF2321">
        <w:rPr>
          <w:rFonts w:asciiTheme="minorHAnsi" w:hAnsiTheme="minorHAnsi"/>
          <w:sz w:val="24"/>
          <w:szCs w:val="24"/>
        </w:rPr>
        <w:t xml:space="preserve">an average of 212 (SD </w:t>
      </w:r>
      <w:r w:rsidR="00FF2321" w:rsidRPr="00B17A19">
        <w:rPr>
          <w:rFonts w:asciiTheme="minorHAnsi" w:hAnsiTheme="minorHAnsi"/>
          <w:sz w:val="24"/>
          <w:szCs w:val="24"/>
        </w:rPr>
        <w:t>±</w:t>
      </w:r>
      <w:r w:rsidR="00FF2321">
        <w:rPr>
          <w:rFonts w:asciiTheme="minorHAnsi" w:hAnsiTheme="minorHAnsi"/>
          <w:sz w:val="24"/>
          <w:szCs w:val="24"/>
        </w:rPr>
        <w:t xml:space="preserve"> 41)</w:t>
      </w:r>
      <w:r w:rsidR="003F54BD">
        <w:rPr>
          <w:rFonts w:asciiTheme="minorHAnsi" w:hAnsiTheme="minorHAnsi"/>
          <w:sz w:val="24"/>
          <w:szCs w:val="24"/>
        </w:rPr>
        <w:t xml:space="preserve"> </w:t>
      </w:r>
      <w:r w:rsidR="00821BAC" w:rsidRPr="00B17A19">
        <w:rPr>
          <w:rFonts w:asciiTheme="minorHAnsi" w:hAnsiTheme="minorHAnsi"/>
          <w:sz w:val="24"/>
          <w:szCs w:val="24"/>
        </w:rPr>
        <w:t>total individuals</w:t>
      </w:r>
      <w:r w:rsidR="00740140" w:rsidRPr="00B17A19">
        <w:rPr>
          <w:rFonts w:asciiTheme="minorHAnsi" w:hAnsiTheme="minorHAnsi"/>
          <w:sz w:val="24"/>
          <w:szCs w:val="24"/>
        </w:rPr>
        <w:t xml:space="preserve"> from </w:t>
      </w:r>
      <w:r w:rsidR="0014630D">
        <w:rPr>
          <w:rFonts w:asciiTheme="minorHAnsi" w:hAnsiTheme="minorHAnsi"/>
          <w:sz w:val="24"/>
          <w:szCs w:val="24"/>
        </w:rPr>
        <w:t>Breaker Cove</w:t>
      </w:r>
      <w:r w:rsidR="00740140" w:rsidRPr="00B17A19">
        <w:rPr>
          <w:rFonts w:asciiTheme="minorHAnsi" w:hAnsiTheme="minorHAnsi"/>
          <w:sz w:val="24"/>
          <w:szCs w:val="24"/>
        </w:rPr>
        <w:t xml:space="preserve"> to Indian Head Beach</w:t>
      </w:r>
      <w:r w:rsidR="00FF2321">
        <w:rPr>
          <w:rFonts w:asciiTheme="minorHAnsi" w:hAnsiTheme="minorHAnsi"/>
          <w:sz w:val="24"/>
          <w:szCs w:val="24"/>
        </w:rPr>
        <w:t>. The high count of 252 individuals was on the 7</w:t>
      </w:r>
      <w:r w:rsidR="00FF2321" w:rsidRPr="00FF2321">
        <w:rPr>
          <w:rFonts w:asciiTheme="minorHAnsi" w:hAnsiTheme="minorHAnsi"/>
          <w:sz w:val="24"/>
          <w:szCs w:val="24"/>
          <w:vertAlign w:val="superscript"/>
        </w:rPr>
        <w:t>th</w:t>
      </w:r>
      <w:r w:rsidR="00FF2321">
        <w:rPr>
          <w:rFonts w:asciiTheme="minorHAnsi" w:hAnsiTheme="minorHAnsi"/>
          <w:sz w:val="24"/>
          <w:szCs w:val="24"/>
        </w:rPr>
        <w:t>.</w:t>
      </w:r>
    </w:p>
    <w:p w14:paraId="11C7A9DC" w14:textId="77777777" w:rsidR="00B17A19" w:rsidRPr="00DD55A4" w:rsidRDefault="00B17A19" w:rsidP="00B17A19">
      <w:pPr>
        <w:ind w:left="720" w:hanging="720"/>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682838">
        <w:rPr>
          <w:rFonts w:asciiTheme="minorHAnsi" w:hAnsiTheme="minorHAnsi"/>
          <w:b/>
          <w:color w:val="005A9E"/>
          <w:sz w:val="32"/>
          <w:szCs w:val="32"/>
        </w:rPr>
        <w:t>Cetaceans</w:t>
      </w:r>
    </w:p>
    <w:p w14:paraId="12231A6A" w14:textId="5FB148C8"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CF3CB2">
        <w:rPr>
          <w:rFonts w:asciiTheme="minorHAnsi" w:hAnsiTheme="minorHAnsi"/>
          <w:sz w:val="24"/>
          <w:szCs w:val="24"/>
        </w:rPr>
        <w:t xml:space="preserve"> Twenty nine</w:t>
      </w:r>
      <w:r w:rsidR="009B7BB3">
        <w:rPr>
          <w:rFonts w:asciiTheme="minorHAnsi" w:hAnsiTheme="minorHAnsi"/>
          <w:sz w:val="24"/>
          <w:szCs w:val="24"/>
        </w:rPr>
        <w:t xml:space="preserve"> one-</w:t>
      </w:r>
      <w:r>
        <w:rPr>
          <w:rFonts w:asciiTheme="minorHAnsi" w:hAnsiTheme="minorHAnsi"/>
          <w:sz w:val="24"/>
          <w:szCs w:val="24"/>
        </w:rPr>
        <w:t xml:space="preserve">hour whale </w:t>
      </w:r>
      <w:proofErr w:type="spellStart"/>
      <w:r>
        <w:rPr>
          <w:rFonts w:asciiTheme="minorHAnsi" w:hAnsiTheme="minorHAnsi"/>
          <w:sz w:val="24"/>
          <w:szCs w:val="24"/>
        </w:rPr>
        <w:t>watches</w:t>
      </w:r>
      <w:proofErr w:type="spellEnd"/>
      <w:r>
        <w:rPr>
          <w:rFonts w:asciiTheme="minorHAnsi" w:hAnsiTheme="minorHAnsi"/>
          <w:sz w:val="24"/>
          <w:szCs w:val="24"/>
        </w:rPr>
        <w:t xml:space="preserve"> were conducted this month from the Lighthouse using</w:t>
      </w:r>
      <w:r w:rsidR="009B7BB3">
        <w:rPr>
          <w:rFonts w:asciiTheme="minorHAnsi" w:hAnsiTheme="minorHAnsi"/>
          <w:sz w:val="24"/>
          <w:szCs w:val="24"/>
        </w:rPr>
        <w:t xml:space="preserve"> the Apple iPad and Spotter App.</w:t>
      </w:r>
      <w:r w:rsidR="00AC5F33">
        <w:rPr>
          <w:rFonts w:asciiTheme="minorHAnsi" w:hAnsiTheme="minorHAnsi"/>
          <w:sz w:val="24"/>
          <w:szCs w:val="24"/>
        </w:rPr>
        <w:t xml:space="preserve"> Two whale </w:t>
      </w:r>
      <w:proofErr w:type="spellStart"/>
      <w:r w:rsidR="00682838">
        <w:rPr>
          <w:rFonts w:asciiTheme="minorHAnsi" w:hAnsiTheme="minorHAnsi"/>
          <w:sz w:val="24"/>
          <w:szCs w:val="24"/>
        </w:rPr>
        <w:t>watches</w:t>
      </w:r>
      <w:proofErr w:type="spellEnd"/>
      <w:r w:rsidR="00682838">
        <w:rPr>
          <w:rFonts w:asciiTheme="minorHAnsi" w:hAnsiTheme="minorHAnsi"/>
          <w:sz w:val="24"/>
          <w:szCs w:val="24"/>
        </w:rPr>
        <w:t xml:space="preserve"> were conducted on nine</w:t>
      </w:r>
      <w:r w:rsidR="00AC5F33">
        <w:rPr>
          <w:rFonts w:asciiTheme="minorHAnsi" w:hAnsiTheme="minorHAnsi"/>
          <w:sz w:val="24"/>
          <w:szCs w:val="24"/>
        </w:rPr>
        <w:t xml:space="preserve"> of the days this month.</w:t>
      </w:r>
      <w:r w:rsidR="009B7BB3">
        <w:rPr>
          <w:rFonts w:asciiTheme="minorHAnsi" w:hAnsiTheme="minorHAnsi"/>
          <w:sz w:val="24"/>
          <w:szCs w:val="24"/>
        </w:rPr>
        <w:t xml:space="preserve"> </w:t>
      </w:r>
      <w:r>
        <w:rPr>
          <w:rFonts w:asciiTheme="minorHAnsi" w:hAnsiTheme="minorHAnsi"/>
          <w:sz w:val="24"/>
          <w:szCs w:val="24"/>
        </w:rPr>
        <w:t xml:space="preserve">Daily incidental observations were also recorded. </w:t>
      </w:r>
    </w:p>
    <w:p w14:paraId="2935029A" w14:textId="77777777" w:rsidR="00810BE6" w:rsidRDefault="00810BE6" w:rsidP="00DD55A4">
      <w:pPr>
        <w:rPr>
          <w:rFonts w:asciiTheme="minorHAnsi" w:hAnsiTheme="minorHAnsi"/>
          <w:sz w:val="24"/>
          <w:szCs w:val="24"/>
        </w:rPr>
      </w:pPr>
    </w:p>
    <w:p w14:paraId="196D7391" w14:textId="209E4DBC" w:rsidR="00EC2091" w:rsidRDefault="00BE5447" w:rsidP="00DD55A4">
      <w:pPr>
        <w:rPr>
          <w:rFonts w:asciiTheme="minorHAnsi" w:hAnsiTheme="minorHAnsi"/>
          <w:sz w:val="24"/>
          <w:szCs w:val="24"/>
        </w:rPr>
      </w:pPr>
      <w:r>
        <w:rPr>
          <w:rFonts w:asciiTheme="minorHAnsi" w:hAnsiTheme="minorHAnsi"/>
          <w:sz w:val="24"/>
          <w:szCs w:val="24"/>
        </w:rPr>
        <w:t xml:space="preserve">Gray whales were seen </w:t>
      </w:r>
      <w:r w:rsidR="00AC5F33">
        <w:rPr>
          <w:rFonts w:asciiTheme="minorHAnsi" w:hAnsiTheme="minorHAnsi"/>
          <w:sz w:val="24"/>
          <w:szCs w:val="24"/>
        </w:rPr>
        <w:t>almost daily</w:t>
      </w:r>
      <w:r>
        <w:rPr>
          <w:rFonts w:asciiTheme="minorHAnsi" w:hAnsiTheme="minorHAnsi"/>
          <w:sz w:val="24"/>
          <w:szCs w:val="24"/>
        </w:rPr>
        <w:t xml:space="preserve">, with </w:t>
      </w:r>
      <w:r w:rsidR="00682838">
        <w:rPr>
          <w:rFonts w:asciiTheme="minorHAnsi" w:hAnsiTheme="minorHAnsi"/>
          <w:sz w:val="24"/>
          <w:szCs w:val="24"/>
        </w:rPr>
        <w:t>a maximum of 24</w:t>
      </w:r>
      <w:r w:rsidR="00A41842">
        <w:rPr>
          <w:rFonts w:asciiTheme="minorHAnsi" w:hAnsiTheme="minorHAnsi"/>
          <w:sz w:val="24"/>
          <w:szCs w:val="24"/>
        </w:rPr>
        <w:t xml:space="preserve"> on the </w:t>
      </w:r>
      <w:r w:rsidR="00682838">
        <w:rPr>
          <w:rFonts w:asciiTheme="minorHAnsi" w:hAnsiTheme="minorHAnsi"/>
          <w:sz w:val="24"/>
          <w:szCs w:val="24"/>
        </w:rPr>
        <w:t>9</w:t>
      </w:r>
      <w:r w:rsidR="00CF3CB2" w:rsidRPr="00CF3CB2">
        <w:rPr>
          <w:rFonts w:asciiTheme="minorHAnsi" w:hAnsiTheme="minorHAnsi"/>
          <w:sz w:val="24"/>
          <w:szCs w:val="24"/>
          <w:vertAlign w:val="superscript"/>
        </w:rPr>
        <w:t>th</w:t>
      </w:r>
      <w:r>
        <w:rPr>
          <w:rFonts w:asciiTheme="minorHAnsi" w:hAnsiTheme="minorHAnsi"/>
          <w:sz w:val="24"/>
          <w:szCs w:val="24"/>
        </w:rPr>
        <w:t>.</w:t>
      </w:r>
      <w:r w:rsidR="0031136A">
        <w:rPr>
          <w:rFonts w:asciiTheme="minorHAnsi" w:hAnsiTheme="minorHAnsi"/>
          <w:sz w:val="24"/>
          <w:szCs w:val="24"/>
        </w:rPr>
        <w:t xml:space="preserve"> Humpback whale</w:t>
      </w:r>
      <w:r w:rsidR="00B3049F">
        <w:rPr>
          <w:rFonts w:asciiTheme="minorHAnsi" w:hAnsiTheme="minorHAnsi"/>
          <w:sz w:val="24"/>
          <w:szCs w:val="24"/>
        </w:rPr>
        <w:t xml:space="preserve">s were seen </w:t>
      </w:r>
      <w:r w:rsidR="00682838">
        <w:rPr>
          <w:rFonts w:asciiTheme="minorHAnsi" w:hAnsiTheme="minorHAnsi"/>
          <w:sz w:val="24"/>
          <w:szCs w:val="24"/>
        </w:rPr>
        <w:t>six times</w:t>
      </w:r>
      <w:r w:rsidR="00CF3CB2">
        <w:rPr>
          <w:rFonts w:asciiTheme="minorHAnsi" w:hAnsiTheme="minorHAnsi"/>
          <w:sz w:val="24"/>
          <w:szCs w:val="24"/>
        </w:rPr>
        <w:t xml:space="preserve"> this month</w:t>
      </w:r>
      <w:r w:rsidR="00682838">
        <w:rPr>
          <w:rFonts w:asciiTheme="minorHAnsi" w:hAnsiTheme="minorHAnsi"/>
          <w:sz w:val="24"/>
          <w:szCs w:val="24"/>
        </w:rPr>
        <w:t xml:space="preserve"> with a maximum of 6</w:t>
      </w:r>
      <w:r w:rsidR="00CF3CB2">
        <w:rPr>
          <w:rFonts w:asciiTheme="minorHAnsi" w:hAnsiTheme="minorHAnsi"/>
          <w:sz w:val="24"/>
          <w:szCs w:val="24"/>
        </w:rPr>
        <w:t xml:space="preserve"> individuals seen on the 1</w:t>
      </w:r>
      <w:r w:rsidR="00682838">
        <w:rPr>
          <w:rFonts w:asciiTheme="minorHAnsi" w:hAnsiTheme="minorHAnsi"/>
          <w:sz w:val="24"/>
          <w:szCs w:val="24"/>
        </w:rPr>
        <w:t>4</w:t>
      </w:r>
      <w:r w:rsidR="00682838" w:rsidRPr="00682838">
        <w:rPr>
          <w:rFonts w:asciiTheme="minorHAnsi" w:hAnsiTheme="minorHAnsi"/>
          <w:sz w:val="24"/>
          <w:szCs w:val="24"/>
          <w:vertAlign w:val="superscript"/>
        </w:rPr>
        <w:t>th</w:t>
      </w:r>
      <w:r w:rsidR="00CF3CB2">
        <w:rPr>
          <w:rFonts w:asciiTheme="minorHAnsi" w:hAnsiTheme="minorHAnsi"/>
          <w:sz w:val="24"/>
          <w:szCs w:val="24"/>
        </w:rPr>
        <w:t xml:space="preserve">. </w:t>
      </w:r>
      <w:r w:rsidR="0031136A">
        <w:rPr>
          <w:rFonts w:asciiTheme="minorHAnsi" w:hAnsiTheme="minorHAnsi"/>
          <w:sz w:val="24"/>
          <w:szCs w:val="24"/>
        </w:rPr>
        <w:t>Blue whale</w:t>
      </w:r>
      <w:r w:rsidR="00682838">
        <w:rPr>
          <w:rFonts w:asciiTheme="minorHAnsi" w:hAnsiTheme="minorHAnsi"/>
          <w:sz w:val="24"/>
          <w:szCs w:val="24"/>
        </w:rPr>
        <w:t>s were seen twice this month, 3 on the 8</w:t>
      </w:r>
      <w:r w:rsidR="00682838" w:rsidRPr="00682838">
        <w:rPr>
          <w:rFonts w:asciiTheme="minorHAnsi" w:hAnsiTheme="minorHAnsi"/>
          <w:sz w:val="24"/>
          <w:szCs w:val="24"/>
          <w:vertAlign w:val="superscript"/>
        </w:rPr>
        <w:t>th</w:t>
      </w:r>
      <w:r w:rsidR="00682838">
        <w:rPr>
          <w:rFonts w:asciiTheme="minorHAnsi" w:hAnsiTheme="minorHAnsi"/>
          <w:sz w:val="24"/>
          <w:szCs w:val="24"/>
        </w:rPr>
        <w:t xml:space="preserve"> and 1 on the 9</w:t>
      </w:r>
      <w:r w:rsidR="00682838" w:rsidRPr="00682838">
        <w:rPr>
          <w:rFonts w:asciiTheme="minorHAnsi" w:hAnsiTheme="minorHAnsi"/>
          <w:sz w:val="24"/>
          <w:szCs w:val="24"/>
          <w:vertAlign w:val="superscript"/>
        </w:rPr>
        <w:t>th</w:t>
      </w:r>
      <w:r w:rsidR="00682838">
        <w:rPr>
          <w:rFonts w:asciiTheme="minorHAnsi" w:hAnsiTheme="minorHAnsi"/>
          <w:sz w:val="24"/>
          <w:szCs w:val="24"/>
        </w:rPr>
        <w:t>. One distant unidentified dolphin was seen on the 13</w:t>
      </w:r>
      <w:r w:rsidR="00682838" w:rsidRPr="00682838">
        <w:rPr>
          <w:rFonts w:asciiTheme="minorHAnsi" w:hAnsiTheme="minorHAnsi"/>
          <w:sz w:val="24"/>
          <w:szCs w:val="24"/>
          <w:vertAlign w:val="superscript"/>
        </w:rPr>
        <w:t>th</w:t>
      </w:r>
      <w:r w:rsidR="00682838">
        <w:rPr>
          <w:rFonts w:asciiTheme="minorHAnsi" w:hAnsiTheme="minorHAnsi"/>
          <w:sz w:val="24"/>
          <w:szCs w:val="24"/>
        </w:rPr>
        <w:t>.</w:t>
      </w:r>
      <w:r w:rsidR="00EC2091">
        <w:rPr>
          <w:rFonts w:asciiTheme="minorHAnsi" w:hAnsiTheme="minorHAnsi"/>
          <w:sz w:val="24"/>
          <w:szCs w:val="24"/>
        </w:rPr>
        <w:t xml:space="preserve"> </w:t>
      </w:r>
    </w:p>
    <w:p w14:paraId="27796B6A" w14:textId="77777777" w:rsidR="00EC2091" w:rsidRDefault="00EC2091"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5E2B6F46" w:rsidR="005033DA" w:rsidRPr="009B5193" w:rsidRDefault="00512904" w:rsidP="00DD55A4">
      <w:pPr>
        <w:rPr>
          <w:rFonts w:asciiTheme="minorHAnsi" w:hAnsiTheme="minorHAnsi"/>
          <w:sz w:val="24"/>
          <w:szCs w:val="24"/>
        </w:rPr>
      </w:pPr>
      <w:r>
        <w:rPr>
          <w:rFonts w:asciiTheme="minorHAnsi" w:hAnsiTheme="minorHAnsi"/>
          <w:sz w:val="24"/>
          <w:szCs w:val="24"/>
        </w:rPr>
        <w:t>No shark activity was</w:t>
      </w:r>
      <w:r w:rsidR="00F5279E">
        <w:rPr>
          <w:rFonts w:asciiTheme="minorHAnsi" w:hAnsiTheme="minorHAnsi"/>
          <w:sz w:val="24"/>
          <w:szCs w:val="24"/>
        </w:rPr>
        <w:t xml:space="preserve"> observed</w:t>
      </w:r>
      <w:r w:rsidR="004A556D">
        <w:rPr>
          <w:rFonts w:asciiTheme="minorHAnsi" w:hAnsiTheme="minorHAnsi"/>
          <w:sz w:val="24"/>
          <w:szCs w:val="24"/>
        </w:rPr>
        <w:t>.</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484E31F7" w:rsidR="005033DA" w:rsidRPr="00115E20" w:rsidRDefault="00C07067" w:rsidP="00DD55A4">
      <w:pPr>
        <w:rPr>
          <w:rFonts w:asciiTheme="minorHAnsi" w:hAnsiTheme="minorHAnsi"/>
          <w:b/>
          <w:color w:val="005A9E"/>
          <w:sz w:val="32"/>
          <w:szCs w:val="32"/>
        </w:rPr>
      </w:pPr>
      <w:r>
        <w:rPr>
          <w:rFonts w:asciiTheme="minorHAnsi" w:hAnsiTheme="minorHAnsi"/>
          <w:sz w:val="24"/>
          <w:szCs w:val="24"/>
        </w:rPr>
        <w:t>S</w:t>
      </w:r>
      <w:r w:rsidR="004A556D">
        <w:rPr>
          <w:rFonts w:asciiTheme="minorHAnsi" w:hAnsiTheme="minorHAnsi"/>
          <w:sz w:val="24"/>
          <w:szCs w:val="24"/>
        </w:rPr>
        <w:t xml:space="preserve">tandard salamander surveys </w:t>
      </w:r>
      <w:r w:rsidR="00115E20">
        <w:rPr>
          <w:rFonts w:asciiTheme="minorHAnsi" w:hAnsiTheme="minorHAnsi"/>
          <w:sz w:val="24"/>
          <w:szCs w:val="24"/>
        </w:rPr>
        <w:t xml:space="preserve">were conducted on the </w:t>
      </w:r>
      <w:r w:rsidR="004A556D">
        <w:rPr>
          <w:rFonts w:asciiTheme="minorHAnsi" w:hAnsiTheme="minorHAnsi"/>
          <w:sz w:val="24"/>
          <w:szCs w:val="24"/>
        </w:rPr>
        <w:t>2</w:t>
      </w:r>
      <w:r w:rsidR="004A556D" w:rsidRPr="004A556D">
        <w:rPr>
          <w:rFonts w:asciiTheme="minorHAnsi" w:hAnsiTheme="minorHAnsi"/>
          <w:sz w:val="24"/>
          <w:szCs w:val="24"/>
          <w:vertAlign w:val="superscript"/>
        </w:rPr>
        <w:t>nd</w:t>
      </w:r>
      <w:r w:rsidR="004A556D">
        <w:rPr>
          <w:rFonts w:asciiTheme="minorHAnsi" w:hAnsiTheme="minorHAnsi"/>
          <w:sz w:val="24"/>
          <w:szCs w:val="24"/>
        </w:rPr>
        <w:t xml:space="preserve"> and</w:t>
      </w:r>
      <w:r w:rsidR="00115E20">
        <w:rPr>
          <w:rFonts w:asciiTheme="minorHAnsi" w:hAnsiTheme="minorHAnsi"/>
          <w:sz w:val="24"/>
          <w:szCs w:val="24"/>
        </w:rPr>
        <w:t xml:space="preserve"> 15</w:t>
      </w:r>
      <w:r w:rsidR="00115E20" w:rsidRPr="00115E20">
        <w:rPr>
          <w:rFonts w:asciiTheme="minorHAnsi" w:hAnsiTheme="minorHAnsi"/>
          <w:sz w:val="24"/>
          <w:szCs w:val="24"/>
          <w:vertAlign w:val="superscript"/>
        </w:rPr>
        <w:t>th</w:t>
      </w:r>
      <w:r w:rsidR="00115E20">
        <w:rPr>
          <w:rFonts w:asciiTheme="minorHAnsi" w:hAnsiTheme="minorHAnsi"/>
          <w:sz w:val="24"/>
          <w:szCs w:val="24"/>
        </w:rPr>
        <w:t>.</w:t>
      </w:r>
      <w:r w:rsidR="00CF3CB2">
        <w:rPr>
          <w:rFonts w:asciiTheme="minorHAnsi" w:hAnsiTheme="minorHAnsi"/>
          <w:sz w:val="24"/>
          <w:szCs w:val="24"/>
        </w:rPr>
        <w:t xml:space="preserve"> </w:t>
      </w:r>
      <w:r w:rsidR="00513A03">
        <w:rPr>
          <w:rFonts w:asciiTheme="minorHAnsi" w:hAnsiTheme="minorHAnsi"/>
          <w:sz w:val="24"/>
          <w:szCs w:val="24"/>
        </w:rPr>
        <w:t>2</w:t>
      </w:r>
      <w:r w:rsidR="00CF3CB2">
        <w:rPr>
          <w:rFonts w:asciiTheme="minorHAnsi" w:hAnsiTheme="minorHAnsi"/>
          <w:sz w:val="24"/>
          <w:szCs w:val="24"/>
        </w:rPr>
        <w:t xml:space="preserve"> and 43</w:t>
      </w:r>
      <w:r>
        <w:rPr>
          <w:rFonts w:asciiTheme="minorHAnsi" w:hAnsiTheme="minorHAnsi"/>
          <w:sz w:val="24"/>
          <w:szCs w:val="24"/>
        </w:rPr>
        <w:t xml:space="preserve"> salamanders were found</w:t>
      </w:r>
      <w:r w:rsidRPr="00C07067">
        <w:rPr>
          <w:rFonts w:asciiTheme="minorHAnsi" w:hAnsiTheme="minorHAnsi"/>
          <w:sz w:val="24"/>
          <w:szCs w:val="24"/>
        </w:rPr>
        <w:t xml:space="preserve"> </w:t>
      </w:r>
      <w:r>
        <w:rPr>
          <w:rFonts w:asciiTheme="minorHAnsi" w:hAnsiTheme="minorHAnsi"/>
          <w:sz w:val="24"/>
          <w:szCs w:val="24"/>
        </w:rPr>
        <w:t>under cover boards respectively.</w:t>
      </w:r>
      <w:r w:rsidR="00115E20">
        <w:rPr>
          <w:rFonts w:asciiTheme="minorHAnsi" w:hAnsiTheme="minorHAnsi"/>
          <w:sz w:val="24"/>
          <w:szCs w:val="24"/>
        </w:rPr>
        <w:t xml:space="preserve"> An all</w:t>
      </w:r>
      <w:r w:rsidR="005F6392">
        <w:rPr>
          <w:rFonts w:asciiTheme="minorHAnsi" w:hAnsiTheme="minorHAnsi"/>
          <w:sz w:val="24"/>
          <w:szCs w:val="24"/>
        </w:rPr>
        <w:t>-</w:t>
      </w:r>
      <w:r w:rsidR="00115E20">
        <w:rPr>
          <w:rFonts w:asciiTheme="minorHAnsi" w:hAnsiTheme="minorHAnsi"/>
          <w:sz w:val="24"/>
          <w:szCs w:val="24"/>
        </w:rPr>
        <w:t xml:space="preserve">island cover board census was conducted on the </w:t>
      </w:r>
      <w:r w:rsidR="00CF3CB2">
        <w:rPr>
          <w:rFonts w:asciiTheme="minorHAnsi" w:hAnsiTheme="minorHAnsi"/>
          <w:sz w:val="24"/>
          <w:szCs w:val="24"/>
        </w:rPr>
        <w:t>31</w:t>
      </w:r>
      <w:r w:rsidR="00CF3CB2" w:rsidRPr="00CF3CB2">
        <w:rPr>
          <w:rFonts w:asciiTheme="minorHAnsi" w:hAnsiTheme="minorHAnsi"/>
          <w:sz w:val="24"/>
          <w:szCs w:val="24"/>
          <w:vertAlign w:val="superscript"/>
        </w:rPr>
        <w:t>st</w:t>
      </w:r>
      <w:r w:rsidR="00115E20">
        <w:rPr>
          <w:rFonts w:asciiTheme="minorHAnsi" w:hAnsiTheme="minorHAnsi"/>
          <w:sz w:val="24"/>
          <w:szCs w:val="24"/>
        </w:rPr>
        <w:t xml:space="preserve">. </w:t>
      </w:r>
      <w:r w:rsidR="00513A03">
        <w:rPr>
          <w:rFonts w:asciiTheme="minorHAnsi" w:hAnsiTheme="minorHAnsi"/>
          <w:sz w:val="24"/>
          <w:szCs w:val="24"/>
        </w:rPr>
        <w:t>45 individuals were found including 2 that were not beneath cover boards. 8 salamanders were found on Marine Terrace transects, a much higher number than in previous years.</w:t>
      </w:r>
      <w:r>
        <w:rPr>
          <w:rFonts w:asciiTheme="minorHAnsi" w:hAnsiTheme="minorHAnsi"/>
          <w:sz w:val="24"/>
          <w:szCs w:val="24"/>
        </w:rPr>
        <w:t xml:space="preserve"> </w:t>
      </w:r>
      <w:proofErr w:type="spellStart"/>
      <w:r>
        <w:rPr>
          <w:rFonts w:asciiTheme="minorHAnsi" w:hAnsiTheme="minorHAnsi"/>
          <w:sz w:val="24"/>
          <w:szCs w:val="24"/>
        </w:rPr>
        <w:t>Chytrid</w:t>
      </w:r>
      <w:proofErr w:type="spellEnd"/>
      <w:r>
        <w:rPr>
          <w:rFonts w:asciiTheme="minorHAnsi" w:hAnsiTheme="minorHAnsi"/>
          <w:sz w:val="24"/>
          <w:szCs w:val="24"/>
        </w:rPr>
        <w:t xml:space="preserve"> swab samples were collected</w:t>
      </w:r>
      <w:r w:rsidR="00513A03">
        <w:rPr>
          <w:rFonts w:asciiTheme="minorHAnsi" w:hAnsiTheme="minorHAnsi"/>
          <w:sz w:val="24"/>
          <w:szCs w:val="24"/>
        </w:rPr>
        <w:t xml:space="preserve"> for all individuals</w:t>
      </w:r>
      <w:r>
        <w:rPr>
          <w:rFonts w:asciiTheme="minorHAnsi" w:hAnsiTheme="minorHAnsi"/>
          <w:sz w:val="24"/>
          <w:szCs w:val="24"/>
        </w:rPr>
        <w:t>.</w:t>
      </w:r>
    </w:p>
    <w:p w14:paraId="29AEFC11" w14:textId="77777777" w:rsidR="00DD55A4"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9C1C89">
        <w:rPr>
          <w:rFonts w:asciiTheme="minorHAnsi" w:hAnsiTheme="minorHAnsi"/>
          <w:b/>
          <w:color w:val="005A9E"/>
          <w:sz w:val="32"/>
          <w:szCs w:val="32"/>
        </w:rPr>
        <w:t>Owls</w:t>
      </w:r>
    </w:p>
    <w:p w14:paraId="4FCC50CF" w14:textId="73C3DC81" w:rsidR="00E61F70" w:rsidRDefault="00991F17" w:rsidP="00DD55A4">
      <w:pPr>
        <w:rPr>
          <w:rFonts w:asciiTheme="minorHAnsi" w:hAnsiTheme="minorHAnsi"/>
          <w:sz w:val="24"/>
          <w:szCs w:val="24"/>
        </w:rPr>
      </w:pPr>
      <w:r>
        <w:rPr>
          <w:rFonts w:asciiTheme="minorHAnsi" w:hAnsiTheme="minorHAnsi"/>
          <w:sz w:val="24"/>
          <w:szCs w:val="24"/>
        </w:rPr>
        <w:t xml:space="preserve">Burrowing owl </w:t>
      </w:r>
      <w:r w:rsidR="0078210B">
        <w:rPr>
          <w:rFonts w:asciiTheme="minorHAnsi" w:hAnsiTheme="minorHAnsi"/>
          <w:sz w:val="24"/>
          <w:szCs w:val="24"/>
        </w:rPr>
        <w:t xml:space="preserve">numbers </w:t>
      </w:r>
      <w:r w:rsidR="00C42295">
        <w:rPr>
          <w:rFonts w:asciiTheme="minorHAnsi" w:hAnsiTheme="minorHAnsi"/>
          <w:sz w:val="24"/>
          <w:szCs w:val="24"/>
        </w:rPr>
        <w:t>have</w:t>
      </w:r>
      <w:r w:rsidR="00FA77D5">
        <w:rPr>
          <w:rFonts w:asciiTheme="minorHAnsi" w:hAnsiTheme="minorHAnsi"/>
          <w:sz w:val="24"/>
          <w:szCs w:val="24"/>
        </w:rPr>
        <w:t xml:space="preserve"> </w:t>
      </w:r>
      <w:r w:rsidR="0078210B">
        <w:rPr>
          <w:rFonts w:asciiTheme="minorHAnsi" w:hAnsiTheme="minorHAnsi"/>
          <w:sz w:val="24"/>
          <w:szCs w:val="24"/>
        </w:rPr>
        <w:t>stab</w:t>
      </w:r>
      <w:r w:rsidR="00C42295">
        <w:rPr>
          <w:rFonts w:asciiTheme="minorHAnsi" w:hAnsiTheme="minorHAnsi"/>
          <w:sz w:val="24"/>
          <w:szCs w:val="24"/>
        </w:rPr>
        <w:t>ilized</w:t>
      </w:r>
      <w:r w:rsidR="00EE56A9">
        <w:rPr>
          <w:rFonts w:asciiTheme="minorHAnsi" w:hAnsiTheme="minorHAnsi"/>
          <w:sz w:val="24"/>
          <w:szCs w:val="24"/>
        </w:rPr>
        <w:t>.</w:t>
      </w:r>
      <w:r w:rsidR="009C1C89">
        <w:rPr>
          <w:rFonts w:asciiTheme="minorHAnsi" w:hAnsiTheme="minorHAnsi"/>
          <w:sz w:val="24"/>
          <w:szCs w:val="24"/>
        </w:rPr>
        <w:t xml:space="preserve"> 5</w:t>
      </w:r>
      <w:r w:rsidR="00E051A4">
        <w:rPr>
          <w:rFonts w:asciiTheme="minorHAnsi" w:hAnsiTheme="minorHAnsi"/>
          <w:sz w:val="24"/>
          <w:szCs w:val="24"/>
        </w:rPr>
        <w:t xml:space="preserve"> individuals</w:t>
      </w:r>
      <w:r w:rsidR="009C1C89">
        <w:rPr>
          <w:rFonts w:asciiTheme="minorHAnsi" w:hAnsiTheme="minorHAnsi"/>
          <w:sz w:val="24"/>
          <w:szCs w:val="24"/>
        </w:rPr>
        <w:t xml:space="preserve"> have been seen this month. Many times only one or two was seen in a day.</w:t>
      </w:r>
      <w:r w:rsidR="00FA77D5">
        <w:rPr>
          <w:rFonts w:asciiTheme="minorHAnsi" w:hAnsiTheme="minorHAnsi"/>
          <w:sz w:val="24"/>
          <w:szCs w:val="24"/>
        </w:rPr>
        <w:t xml:space="preserve"> </w:t>
      </w:r>
      <w:r w:rsidR="00C42295">
        <w:rPr>
          <w:rFonts w:asciiTheme="minorHAnsi" w:hAnsiTheme="minorHAnsi"/>
          <w:sz w:val="24"/>
          <w:szCs w:val="24"/>
        </w:rPr>
        <w:t>They are noticeably l</w:t>
      </w:r>
      <w:r w:rsidR="009C1C89">
        <w:rPr>
          <w:rFonts w:asciiTheme="minorHAnsi" w:hAnsiTheme="minorHAnsi"/>
          <w:sz w:val="24"/>
          <w:szCs w:val="24"/>
        </w:rPr>
        <w:t>ess active during high winds,</w:t>
      </w:r>
      <w:r w:rsidR="00C42295">
        <w:rPr>
          <w:rFonts w:asciiTheme="minorHAnsi" w:hAnsiTheme="minorHAnsi"/>
          <w:sz w:val="24"/>
          <w:szCs w:val="24"/>
        </w:rPr>
        <w:t xml:space="preserve"> inclement weather</w:t>
      </w:r>
      <w:r w:rsidR="009C1C89">
        <w:rPr>
          <w:rFonts w:asciiTheme="minorHAnsi" w:hAnsiTheme="minorHAnsi"/>
          <w:sz w:val="24"/>
          <w:szCs w:val="24"/>
        </w:rPr>
        <w:t>, and during periods of high Western Gull attendance</w:t>
      </w:r>
      <w:r w:rsidR="00C42295">
        <w:rPr>
          <w:rFonts w:asciiTheme="minorHAnsi" w:hAnsiTheme="minorHAnsi"/>
          <w:sz w:val="24"/>
          <w:szCs w:val="24"/>
        </w:rPr>
        <w:t>.</w:t>
      </w:r>
      <w:r w:rsidR="00682838">
        <w:rPr>
          <w:rFonts w:asciiTheme="minorHAnsi" w:hAnsiTheme="minorHAnsi"/>
          <w:sz w:val="24"/>
          <w:szCs w:val="24"/>
        </w:rPr>
        <w:t xml:space="preserve"> A dead owl was discovered on the Sea Lion Cove side of the gap with no external injuries.</w:t>
      </w:r>
    </w:p>
    <w:p w14:paraId="20B56764" w14:textId="77777777" w:rsidR="00A15308" w:rsidRPr="00A15308" w:rsidRDefault="00A15308"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Crickets</w:t>
      </w:r>
    </w:p>
    <w:p w14:paraId="6A4C24B1" w14:textId="443ED008" w:rsidR="00A15308" w:rsidRDefault="00A1245C" w:rsidP="008017D4">
      <w:pPr>
        <w:rPr>
          <w:rFonts w:asciiTheme="minorHAnsi" w:hAnsiTheme="minorHAnsi"/>
          <w:sz w:val="24"/>
          <w:szCs w:val="24"/>
        </w:rPr>
      </w:pPr>
      <w:r>
        <w:rPr>
          <w:rFonts w:asciiTheme="minorHAnsi" w:hAnsiTheme="minorHAnsi"/>
          <w:sz w:val="24"/>
          <w:szCs w:val="24"/>
        </w:rPr>
        <w:t>No cricket surveys were conducted this month.</w:t>
      </w:r>
    </w:p>
    <w:p w14:paraId="0EB4AC33" w14:textId="77777777" w:rsidR="00A1245C" w:rsidRPr="00A15308" w:rsidRDefault="00A1245C" w:rsidP="008017D4">
      <w:pPr>
        <w:rPr>
          <w:rFonts w:asciiTheme="minorHAnsi" w:hAnsiTheme="minorHAnsi"/>
          <w:b/>
          <w:color w:val="005A9E"/>
          <w:sz w:val="24"/>
          <w:szCs w:val="32"/>
        </w:rPr>
      </w:pPr>
    </w:p>
    <w:p w14:paraId="2C570CAA" w14:textId="38162F71" w:rsidR="008017D4" w:rsidRPr="00DD55A4" w:rsidRDefault="008017D4" w:rsidP="008017D4">
      <w:pPr>
        <w:rPr>
          <w:rFonts w:asciiTheme="minorHAnsi" w:hAnsiTheme="minorHAnsi"/>
          <w:b/>
          <w:color w:val="005A9E"/>
          <w:sz w:val="32"/>
          <w:szCs w:val="32"/>
        </w:rPr>
      </w:pPr>
      <w:r w:rsidRPr="00C50537">
        <w:rPr>
          <w:rFonts w:asciiTheme="minorHAnsi" w:hAnsiTheme="minorHAnsi"/>
          <w:b/>
          <w:color w:val="005A9E"/>
          <w:sz w:val="32"/>
          <w:szCs w:val="32"/>
        </w:rPr>
        <w:t>Mice</w:t>
      </w:r>
    </w:p>
    <w:p w14:paraId="228DAFD3" w14:textId="65B8224F" w:rsidR="00F51187" w:rsidRDefault="00C50537" w:rsidP="008017D4">
      <w:pPr>
        <w:rPr>
          <w:rFonts w:asciiTheme="minorHAnsi" w:hAnsiTheme="minorHAnsi"/>
          <w:sz w:val="24"/>
          <w:szCs w:val="24"/>
        </w:rPr>
      </w:pPr>
      <w:r>
        <w:rPr>
          <w:rFonts w:asciiTheme="minorHAnsi" w:hAnsiTheme="minorHAnsi"/>
          <w:sz w:val="24"/>
          <w:szCs w:val="24"/>
        </w:rPr>
        <w:t>One</w:t>
      </w:r>
      <w:r w:rsidR="00B3049F">
        <w:rPr>
          <w:rFonts w:asciiTheme="minorHAnsi" w:hAnsiTheme="minorHAnsi"/>
          <w:sz w:val="24"/>
          <w:szCs w:val="24"/>
        </w:rPr>
        <w:t xml:space="preserve"> m</w:t>
      </w:r>
      <w:r w:rsidR="008017D4">
        <w:rPr>
          <w:rFonts w:asciiTheme="minorHAnsi" w:hAnsiTheme="minorHAnsi"/>
          <w:sz w:val="24"/>
          <w:szCs w:val="24"/>
        </w:rPr>
        <w:t xml:space="preserve">ouse survey </w:t>
      </w:r>
      <w:r w:rsidR="00B3049F">
        <w:rPr>
          <w:rFonts w:asciiTheme="minorHAnsi" w:hAnsiTheme="minorHAnsi"/>
          <w:sz w:val="24"/>
          <w:szCs w:val="24"/>
        </w:rPr>
        <w:t>w</w:t>
      </w:r>
      <w:r>
        <w:rPr>
          <w:rFonts w:asciiTheme="minorHAnsi" w:hAnsiTheme="minorHAnsi"/>
          <w:sz w:val="24"/>
          <w:szCs w:val="24"/>
        </w:rPr>
        <w:t>as</w:t>
      </w:r>
      <w:r w:rsidR="008017D4">
        <w:rPr>
          <w:rFonts w:asciiTheme="minorHAnsi" w:hAnsiTheme="minorHAnsi"/>
          <w:sz w:val="24"/>
          <w:szCs w:val="24"/>
        </w:rPr>
        <w:t xml:space="preserve"> conducted</w:t>
      </w:r>
      <w:r w:rsidR="00B3049F">
        <w:rPr>
          <w:rFonts w:asciiTheme="minorHAnsi" w:hAnsiTheme="minorHAnsi"/>
          <w:sz w:val="24"/>
          <w:szCs w:val="24"/>
        </w:rPr>
        <w:t xml:space="preserve"> this month beginning on the</w:t>
      </w:r>
      <w:r w:rsidR="008017D4">
        <w:rPr>
          <w:rFonts w:asciiTheme="minorHAnsi" w:hAnsiTheme="minorHAnsi"/>
          <w:sz w:val="24"/>
          <w:szCs w:val="24"/>
        </w:rPr>
        <w:t xml:space="preserve"> </w:t>
      </w:r>
      <w:r w:rsidR="00A201EF">
        <w:rPr>
          <w:rFonts w:asciiTheme="minorHAnsi" w:hAnsiTheme="minorHAnsi"/>
          <w:sz w:val="24"/>
          <w:szCs w:val="24"/>
        </w:rPr>
        <w:t>1</w:t>
      </w:r>
      <w:r>
        <w:rPr>
          <w:rFonts w:asciiTheme="minorHAnsi" w:hAnsiTheme="minorHAnsi"/>
          <w:sz w:val="24"/>
          <w:szCs w:val="24"/>
        </w:rPr>
        <w:t>3</w:t>
      </w:r>
      <w:r w:rsidR="008017D4" w:rsidRPr="008017D4">
        <w:rPr>
          <w:rFonts w:asciiTheme="minorHAnsi" w:hAnsiTheme="minorHAnsi"/>
          <w:sz w:val="24"/>
          <w:szCs w:val="24"/>
          <w:vertAlign w:val="superscript"/>
        </w:rPr>
        <w:t>th</w:t>
      </w:r>
      <w:r>
        <w:rPr>
          <w:rFonts w:asciiTheme="minorHAnsi" w:hAnsiTheme="minorHAnsi"/>
          <w:sz w:val="24"/>
          <w:szCs w:val="24"/>
        </w:rPr>
        <w:t>. Trap success was 9</w:t>
      </w:r>
      <w:r w:rsidR="00626A69">
        <w:rPr>
          <w:rFonts w:asciiTheme="minorHAnsi" w:hAnsiTheme="minorHAnsi"/>
          <w:sz w:val="24"/>
          <w:szCs w:val="24"/>
        </w:rPr>
        <w:t>%.</w:t>
      </w:r>
    </w:p>
    <w:p w14:paraId="684D0B4C" w14:textId="77777777" w:rsidR="0070064B" w:rsidRPr="00A15308" w:rsidRDefault="0070064B"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EA4878">
        <w:rPr>
          <w:rFonts w:asciiTheme="minorHAnsi" w:hAnsiTheme="minorHAnsi"/>
          <w:b/>
          <w:color w:val="005A9E"/>
          <w:sz w:val="32"/>
          <w:szCs w:val="32"/>
        </w:rPr>
        <w:lastRenderedPageBreak/>
        <w:t>Inverts and Intertidal</w:t>
      </w:r>
    </w:p>
    <w:p w14:paraId="1C19BDBC" w14:textId="0BFFEE7C" w:rsidR="00E867D3" w:rsidRPr="00A01F77" w:rsidRDefault="009C1C89" w:rsidP="00E867D3">
      <w:pPr>
        <w:pStyle w:val="Heading1"/>
        <w:rPr>
          <w:rFonts w:asciiTheme="minorHAnsi" w:hAnsiTheme="minorHAnsi"/>
          <w:lang w:val="en"/>
        </w:rPr>
      </w:pPr>
      <w:r>
        <w:rPr>
          <w:rFonts w:asciiTheme="minorHAnsi" w:hAnsiTheme="minorHAnsi"/>
          <w:lang w:val="en"/>
        </w:rPr>
        <w:t>A</w:t>
      </w:r>
      <w:r w:rsidR="00C50537">
        <w:rPr>
          <w:rFonts w:asciiTheme="minorHAnsi" w:hAnsiTheme="minorHAnsi"/>
          <w:lang w:val="en"/>
        </w:rPr>
        <w:t xml:space="preserve"> NOAA and GFNMS crew</w:t>
      </w:r>
      <w:r>
        <w:rPr>
          <w:rFonts w:asciiTheme="minorHAnsi" w:hAnsiTheme="minorHAnsi"/>
          <w:lang w:val="en"/>
        </w:rPr>
        <w:t xml:space="preserve"> came out to revamp the long-term sampling project for key intertidal species, and sample the densities of algae, plants</w:t>
      </w:r>
      <w:r w:rsidR="00B9257B">
        <w:rPr>
          <w:rFonts w:asciiTheme="minorHAnsi" w:hAnsiTheme="minorHAnsi"/>
          <w:lang w:val="en"/>
        </w:rPr>
        <w:t>,</w:t>
      </w:r>
      <w:r>
        <w:rPr>
          <w:rFonts w:asciiTheme="minorHAnsi" w:hAnsiTheme="minorHAnsi"/>
          <w:lang w:val="en"/>
        </w:rPr>
        <w:t xml:space="preserve"> and invertebrates near Queen’s Bath, Dead Sea Lion Flat, Mussel Flat and Jewel Cave. </w:t>
      </w:r>
    </w:p>
    <w:p w14:paraId="0C37DABA" w14:textId="77777777" w:rsidR="00E276D3" w:rsidRPr="001252FA" w:rsidRDefault="00E276D3"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2DD96839" w14:textId="787C644F" w:rsidR="00264E45" w:rsidRDefault="00A1245C" w:rsidP="00DD55A4">
      <w:pPr>
        <w:rPr>
          <w:rFonts w:asciiTheme="minorHAnsi" w:hAnsiTheme="minorHAnsi"/>
          <w:sz w:val="24"/>
          <w:szCs w:val="24"/>
        </w:rPr>
      </w:pPr>
      <w:r>
        <w:rPr>
          <w:rFonts w:asciiTheme="minorHAnsi" w:hAnsiTheme="minorHAnsi"/>
          <w:sz w:val="24"/>
          <w:szCs w:val="24"/>
        </w:rPr>
        <w:t>Another concerted effort to pull invasive plants above Raven’s Cliff</w:t>
      </w:r>
      <w:r w:rsidR="00EA4878">
        <w:rPr>
          <w:rFonts w:asciiTheme="minorHAnsi" w:hAnsiTheme="minorHAnsi"/>
          <w:sz w:val="24"/>
          <w:szCs w:val="24"/>
        </w:rPr>
        <w:t xml:space="preserve"> was performed during the visits to West End.</w:t>
      </w:r>
    </w:p>
    <w:p w14:paraId="5AFC4F8D" w14:textId="77777777" w:rsidR="001C7208" w:rsidRDefault="001C7208"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070CDE3D" w14:textId="07872EB1" w:rsidR="0093451A" w:rsidRDefault="00682838" w:rsidP="00EF3AC8">
      <w:pPr>
        <w:rPr>
          <w:rFonts w:asciiTheme="minorHAnsi" w:hAnsiTheme="minorHAnsi"/>
          <w:sz w:val="24"/>
          <w:szCs w:val="24"/>
        </w:rPr>
      </w:pPr>
      <w:r>
        <w:rPr>
          <w:rFonts w:asciiTheme="minorHAnsi" w:hAnsiTheme="minorHAnsi"/>
          <w:sz w:val="24"/>
          <w:szCs w:val="24"/>
        </w:rPr>
        <w:t>There were no violations this month.</w:t>
      </w:r>
    </w:p>
    <w:p w14:paraId="45F11C72" w14:textId="77777777" w:rsidR="00D87615" w:rsidRPr="00F51187" w:rsidRDefault="00D87615"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8A44A1">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4E03AAE0" w14:textId="04D06C43" w:rsidR="005033DA" w:rsidRDefault="0093451A" w:rsidP="00DD55A4">
      <w:pPr>
        <w:rPr>
          <w:ins w:id="7" w:author="Gerry J McChesney" w:date="2018-03-12T08:49:00Z"/>
          <w:rFonts w:asciiTheme="minorHAnsi" w:hAnsiTheme="minorHAnsi"/>
          <w:sz w:val="24"/>
          <w:szCs w:val="24"/>
        </w:rPr>
      </w:pPr>
      <w:r w:rsidRPr="001A7924">
        <w:rPr>
          <w:rFonts w:asciiTheme="minorHAnsi" w:hAnsiTheme="minorHAnsi"/>
          <w:sz w:val="24"/>
          <w:szCs w:val="24"/>
        </w:rPr>
        <w:t>Island biologist</w:t>
      </w:r>
      <w:r w:rsidR="007A6EAA">
        <w:rPr>
          <w:rFonts w:asciiTheme="minorHAnsi" w:hAnsiTheme="minorHAnsi"/>
          <w:sz w:val="24"/>
          <w:szCs w:val="24"/>
        </w:rPr>
        <w:t>s</w:t>
      </w:r>
      <w:r w:rsidR="00860026" w:rsidRPr="001A7924">
        <w:rPr>
          <w:rFonts w:asciiTheme="minorHAnsi" w:hAnsiTheme="minorHAnsi"/>
          <w:sz w:val="24"/>
          <w:szCs w:val="24"/>
        </w:rPr>
        <w:t xml:space="preserve"> </w:t>
      </w:r>
      <w:r w:rsidR="00467A12">
        <w:rPr>
          <w:rFonts w:asciiTheme="minorHAnsi" w:hAnsiTheme="minorHAnsi"/>
          <w:sz w:val="24"/>
          <w:szCs w:val="24"/>
        </w:rPr>
        <w:t>Duncan</w:t>
      </w:r>
      <w:r w:rsidRPr="001A7924">
        <w:rPr>
          <w:rFonts w:asciiTheme="minorHAnsi" w:hAnsiTheme="minorHAnsi"/>
          <w:sz w:val="24"/>
          <w:szCs w:val="24"/>
        </w:rPr>
        <w:t xml:space="preserve"> </w:t>
      </w:r>
      <w:r w:rsidR="002D311D">
        <w:rPr>
          <w:rFonts w:asciiTheme="minorHAnsi" w:hAnsiTheme="minorHAnsi"/>
          <w:sz w:val="24"/>
          <w:szCs w:val="24"/>
        </w:rPr>
        <w:t>and Bradley</w:t>
      </w:r>
      <w:r w:rsidR="007A6EAA">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outboard motor operation were also conducted</w:t>
      </w:r>
      <w:r w:rsidR="002D311D">
        <w:rPr>
          <w:rFonts w:asciiTheme="minorHAnsi" w:hAnsiTheme="minorHAnsi"/>
          <w:sz w:val="24"/>
          <w:szCs w:val="24"/>
        </w:rPr>
        <w:t xml:space="preserve"> as well as biweekly crane greasing</w:t>
      </w:r>
      <w:r w:rsidR="00860026">
        <w:rPr>
          <w:rFonts w:asciiTheme="minorHAnsi" w:hAnsiTheme="minorHAnsi"/>
          <w:sz w:val="24"/>
          <w:szCs w:val="24"/>
        </w:rPr>
        <w:t>.</w:t>
      </w:r>
    </w:p>
    <w:p w14:paraId="1AD2A678" w14:textId="77777777" w:rsidR="000E0F9F" w:rsidRDefault="000E0F9F" w:rsidP="00DD55A4">
      <w:pPr>
        <w:rPr>
          <w:ins w:id="8" w:author="Gerry J McChesney" w:date="2018-03-12T08:49:00Z"/>
          <w:rFonts w:asciiTheme="minorHAnsi" w:hAnsiTheme="minorHAnsi"/>
          <w:sz w:val="24"/>
          <w:szCs w:val="24"/>
        </w:rPr>
      </w:pPr>
    </w:p>
    <w:p w14:paraId="1E490158" w14:textId="406C85CA" w:rsidR="000E0F9F" w:rsidRPr="005C414B" w:rsidRDefault="005C414B" w:rsidP="00DD55A4">
      <w:pPr>
        <w:rPr>
          <w:rFonts w:asciiTheme="minorHAnsi" w:hAnsiTheme="minorHAnsi"/>
          <w:sz w:val="24"/>
          <w:szCs w:val="24"/>
          <w:rPrChange w:id="9" w:author="Gerry J McChesney" w:date="2018-03-12T08:50:00Z">
            <w:rPr>
              <w:rFonts w:asciiTheme="minorHAnsi" w:hAnsiTheme="minorHAnsi"/>
              <w:b/>
              <w:sz w:val="24"/>
              <w:szCs w:val="24"/>
              <w:u w:val="single"/>
            </w:rPr>
          </w:rPrChange>
        </w:rPr>
      </w:pPr>
      <w:ins w:id="10" w:author="Gerry J McChesney" w:date="2018-03-12T08:49:00Z">
        <w:r w:rsidRPr="005C414B">
          <w:rPr>
            <w:rFonts w:asciiTheme="minorHAnsi" w:hAnsiTheme="minorHAnsi"/>
            <w:sz w:val="24"/>
            <w:szCs w:val="24"/>
            <w:rPrChange w:id="11" w:author="Gerry J McChesney" w:date="2018-03-12T08:50:00Z">
              <w:rPr>
                <w:rFonts w:asciiTheme="minorHAnsi" w:hAnsiTheme="minorHAnsi"/>
                <w:b/>
                <w:sz w:val="24"/>
                <w:szCs w:val="24"/>
                <w:u w:val="single"/>
              </w:rPr>
            </w:rPrChange>
          </w:rPr>
          <w:t>A four person crew</w:t>
        </w:r>
      </w:ins>
      <w:ins w:id="12" w:author="Gerry J McChesney" w:date="2018-03-12T08:50:00Z">
        <w:r>
          <w:rPr>
            <w:rFonts w:asciiTheme="minorHAnsi" w:hAnsiTheme="minorHAnsi"/>
            <w:sz w:val="24"/>
            <w:szCs w:val="24"/>
          </w:rPr>
          <w:t xml:space="preserve"> led by USFWS contractor </w:t>
        </w:r>
        <w:proofErr w:type="spellStart"/>
        <w:r>
          <w:rPr>
            <w:rFonts w:asciiTheme="minorHAnsi" w:hAnsiTheme="minorHAnsi"/>
            <w:sz w:val="24"/>
            <w:szCs w:val="24"/>
          </w:rPr>
          <w:t>Sansone</w:t>
        </w:r>
        <w:proofErr w:type="spellEnd"/>
        <w:r>
          <w:rPr>
            <w:rFonts w:asciiTheme="minorHAnsi" w:hAnsiTheme="minorHAnsi"/>
            <w:sz w:val="24"/>
            <w:szCs w:val="24"/>
          </w:rPr>
          <w:t xml:space="preserve"> Company</w:t>
        </w:r>
        <w:r>
          <w:rPr>
            <w:rFonts w:asciiTheme="minorHAnsi" w:hAnsiTheme="minorHAnsi"/>
            <w:sz w:val="24"/>
            <w:szCs w:val="24"/>
          </w:rPr>
          <w:t>,</w:t>
        </w:r>
        <w:r>
          <w:rPr>
            <w:rFonts w:asciiTheme="minorHAnsi" w:hAnsiTheme="minorHAnsi"/>
            <w:sz w:val="24"/>
            <w:szCs w:val="24"/>
          </w:rPr>
          <w:t xml:space="preserve"> Inc. and </w:t>
        </w:r>
        <w:r>
          <w:rPr>
            <w:rFonts w:asciiTheme="minorHAnsi" w:hAnsiTheme="minorHAnsi"/>
            <w:sz w:val="24"/>
            <w:szCs w:val="24"/>
          </w:rPr>
          <w:t xml:space="preserve">subcontractor </w:t>
        </w:r>
        <w:r>
          <w:rPr>
            <w:rFonts w:asciiTheme="minorHAnsi" w:hAnsiTheme="minorHAnsi"/>
            <w:sz w:val="24"/>
            <w:szCs w:val="24"/>
          </w:rPr>
          <w:t>Deep Blue Integration</w:t>
        </w:r>
        <w:r>
          <w:rPr>
            <w:rFonts w:asciiTheme="minorHAnsi" w:hAnsiTheme="minorHAnsi"/>
            <w:sz w:val="24"/>
            <w:szCs w:val="24"/>
          </w:rPr>
          <w:t>,</w:t>
        </w:r>
        <w:r>
          <w:rPr>
            <w:rFonts w:asciiTheme="minorHAnsi" w:hAnsiTheme="minorHAnsi"/>
            <w:sz w:val="24"/>
            <w:szCs w:val="24"/>
          </w:rPr>
          <w:t xml:space="preserve"> Inc.</w:t>
        </w:r>
        <w:r>
          <w:rPr>
            <w:rFonts w:asciiTheme="minorHAnsi" w:hAnsiTheme="minorHAnsi"/>
            <w:sz w:val="24"/>
            <w:szCs w:val="24"/>
          </w:rPr>
          <w:t>, installed new hard-wired smoke alarm</w:t>
        </w:r>
      </w:ins>
      <w:ins w:id="13" w:author="Gerry J McChesney" w:date="2018-03-12T08:51:00Z">
        <w:r>
          <w:rPr>
            <w:rFonts w:asciiTheme="minorHAnsi" w:hAnsiTheme="minorHAnsi"/>
            <w:sz w:val="24"/>
            <w:szCs w:val="24"/>
          </w:rPr>
          <w:t xml:space="preserve"> system,</w:t>
        </w:r>
      </w:ins>
      <w:ins w:id="14" w:author="Gerry J McChesney" w:date="2018-03-12T08:50:00Z">
        <w:r>
          <w:rPr>
            <w:rFonts w:asciiTheme="minorHAnsi" w:hAnsiTheme="minorHAnsi"/>
            <w:sz w:val="24"/>
            <w:szCs w:val="24"/>
          </w:rPr>
          <w:t xml:space="preserve"> carbon monoxide alarm</w:t>
        </w:r>
      </w:ins>
      <w:ins w:id="15" w:author="Gerry J McChesney" w:date="2018-03-12T08:51:00Z">
        <w:r>
          <w:rPr>
            <w:rFonts w:asciiTheme="minorHAnsi" w:hAnsiTheme="minorHAnsi"/>
            <w:sz w:val="24"/>
            <w:szCs w:val="24"/>
          </w:rPr>
          <w:t xml:space="preserve"> system, and automatic closing fire doors (those entering downstairs hallway</w:t>
        </w:r>
      </w:ins>
      <w:ins w:id="16" w:author="Gerry J McChesney" w:date="2018-03-12T08:54:00Z">
        <w:r>
          <w:rPr>
            <w:rFonts w:asciiTheme="minorHAnsi" w:hAnsiTheme="minorHAnsi"/>
            <w:sz w:val="24"/>
            <w:szCs w:val="24"/>
          </w:rPr>
          <w:t>s</w:t>
        </w:r>
      </w:ins>
      <w:ins w:id="17" w:author="Gerry J McChesney" w:date="2018-03-12T08:51:00Z">
        <w:r>
          <w:rPr>
            <w:rFonts w:asciiTheme="minorHAnsi" w:hAnsiTheme="minorHAnsi"/>
            <w:sz w:val="24"/>
            <w:szCs w:val="24"/>
          </w:rPr>
          <w:t>)</w:t>
        </w:r>
      </w:ins>
      <w:ins w:id="18" w:author="Gerry J McChesney" w:date="2018-03-12T08:50:00Z">
        <w:r>
          <w:rPr>
            <w:rFonts w:asciiTheme="minorHAnsi" w:hAnsiTheme="minorHAnsi"/>
            <w:sz w:val="24"/>
            <w:szCs w:val="24"/>
          </w:rPr>
          <w:t xml:space="preserve"> in both houses</w:t>
        </w:r>
      </w:ins>
      <w:ins w:id="19" w:author="Gerry J McChesney" w:date="2018-03-12T08:52:00Z">
        <w:r>
          <w:rPr>
            <w:rFonts w:asciiTheme="minorHAnsi" w:hAnsiTheme="minorHAnsi"/>
            <w:sz w:val="24"/>
            <w:szCs w:val="24"/>
          </w:rPr>
          <w:t>. The project also resulted in the entry doors to the downstairs hall closets being moved from the main hallway</w:t>
        </w:r>
      </w:ins>
      <w:ins w:id="20" w:author="Gerry J McChesney" w:date="2018-03-12T08:54:00Z">
        <w:r>
          <w:rPr>
            <w:rFonts w:asciiTheme="minorHAnsi" w:hAnsiTheme="minorHAnsi"/>
            <w:sz w:val="24"/>
            <w:szCs w:val="24"/>
          </w:rPr>
          <w:t>s</w:t>
        </w:r>
      </w:ins>
      <w:ins w:id="21" w:author="Gerry J McChesney" w:date="2018-03-12T08:52:00Z">
        <w:r>
          <w:rPr>
            <w:rFonts w:asciiTheme="minorHAnsi" w:hAnsiTheme="minorHAnsi"/>
            <w:sz w:val="24"/>
            <w:szCs w:val="24"/>
          </w:rPr>
          <w:t xml:space="preserve"> to the hallway</w:t>
        </w:r>
      </w:ins>
      <w:ins w:id="22" w:author="Gerry J McChesney" w:date="2018-03-12T08:54:00Z">
        <w:r>
          <w:rPr>
            <w:rFonts w:asciiTheme="minorHAnsi" w:hAnsiTheme="minorHAnsi"/>
            <w:sz w:val="24"/>
            <w:szCs w:val="24"/>
          </w:rPr>
          <w:t>s</w:t>
        </w:r>
      </w:ins>
      <w:ins w:id="23" w:author="Gerry J McChesney" w:date="2018-03-12T08:52:00Z">
        <w:r>
          <w:rPr>
            <w:rFonts w:asciiTheme="minorHAnsi" w:hAnsiTheme="minorHAnsi"/>
            <w:sz w:val="24"/>
            <w:szCs w:val="24"/>
          </w:rPr>
          <w:t xml:space="preserve"> by the rest room</w:t>
        </w:r>
      </w:ins>
      <w:ins w:id="24" w:author="Gerry J McChesney" w:date="2018-03-12T08:54:00Z">
        <w:r>
          <w:rPr>
            <w:rFonts w:asciiTheme="minorHAnsi" w:hAnsiTheme="minorHAnsi"/>
            <w:sz w:val="24"/>
            <w:szCs w:val="24"/>
          </w:rPr>
          <w:t>s</w:t>
        </w:r>
      </w:ins>
      <w:bookmarkStart w:id="25" w:name="_GoBack"/>
      <w:bookmarkEnd w:id="25"/>
      <w:ins w:id="26" w:author="Gerry J McChesney" w:date="2018-03-12T08:52:00Z">
        <w:r>
          <w:rPr>
            <w:rFonts w:asciiTheme="minorHAnsi" w:hAnsiTheme="minorHAnsi"/>
            <w:sz w:val="24"/>
            <w:szCs w:val="24"/>
          </w:rPr>
          <w:t xml:space="preserve">. </w:t>
        </w:r>
      </w:ins>
    </w:p>
    <w:p w14:paraId="0F6AD09D" w14:textId="77777777" w:rsidR="00DD1823" w:rsidRDefault="00DD1823"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8A44A1">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36A24B8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Some </w:t>
      </w:r>
      <w:r w:rsidR="008017D4">
        <w:rPr>
          <w:rFonts w:asciiTheme="minorHAnsi" w:hAnsiTheme="minorHAnsi"/>
          <w:sz w:val="24"/>
          <w:szCs w:val="24"/>
        </w:rPr>
        <w:t>of the wooden railing on Lighth</w:t>
      </w:r>
      <w:r>
        <w:rPr>
          <w:rFonts w:asciiTheme="minorHAnsi" w:hAnsiTheme="minorHAnsi"/>
          <w:sz w:val="24"/>
          <w:szCs w:val="24"/>
        </w:rPr>
        <w:t>ouse Hill needs repair.</w:t>
      </w:r>
    </w:p>
    <w:p w14:paraId="7A536C5C" w14:textId="0BEF6BBB"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w:t>
      </w:r>
      <w:r w:rsidR="00584E5D">
        <w:rPr>
          <w:rFonts w:asciiTheme="minorHAnsi" w:hAnsiTheme="minorHAnsi"/>
          <w:sz w:val="24"/>
          <w:szCs w:val="24"/>
        </w:rPr>
        <w:t xml:space="preserve"> drains slowly and</w:t>
      </w:r>
      <w:r>
        <w:rPr>
          <w:rFonts w:asciiTheme="minorHAnsi" w:hAnsiTheme="minorHAnsi"/>
          <w:sz w:val="24"/>
          <w:szCs w:val="24"/>
        </w:rPr>
        <w:t xml:space="preserve"> needs to be replaced.</w:t>
      </w:r>
    </w:p>
    <w:p w14:paraId="6D70F0CB" w14:textId="495A2340"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w:t>
      </w:r>
      <w:r w:rsidR="00EA4878">
        <w:rPr>
          <w:rFonts w:asciiTheme="minorHAnsi" w:hAnsiTheme="minorHAnsi"/>
          <w:sz w:val="24"/>
          <w:szCs w:val="24"/>
        </w:rPr>
        <w:t>eed to be repaired or replaced.</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2128F444"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r w:rsidR="00467A12">
        <w:rPr>
          <w:rFonts w:asciiTheme="minorHAnsi" w:hAnsiTheme="minorHAnsi"/>
          <w:sz w:val="24"/>
          <w:szCs w:val="24"/>
        </w:rPr>
        <w:t>. Fabricate and install stainless steel guides for poles.</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26AE5ADD" w14:textId="6EAA2091"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lastRenderedPageBreak/>
        <w:t>Several separations have been seen on the East landing derrick slewing rope</w:t>
      </w:r>
      <w:r w:rsidR="00466FC2">
        <w:rPr>
          <w:rFonts w:asciiTheme="minorHAnsi" w:hAnsiTheme="minorHAnsi"/>
          <w:sz w:val="24"/>
          <w:szCs w:val="24"/>
        </w:rPr>
        <w:t>, possibly from jogging the slew</w:t>
      </w:r>
      <w:r>
        <w:rPr>
          <w:rFonts w:asciiTheme="minorHAnsi" w:hAnsiTheme="minorHAnsi"/>
          <w:sz w:val="24"/>
          <w:szCs w:val="24"/>
        </w:rPr>
        <w:t>. Perhaps tightening the slewing rope will mitigate this issue slightly</w:t>
      </w:r>
      <w:r w:rsidR="007F3B6D">
        <w:rPr>
          <w:rFonts w:asciiTheme="minorHAnsi" w:hAnsiTheme="minorHAnsi"/>
          <w:sz w:val="24"/>
          <w:szCs w:val="24"/>
        </w:rPr>
        <w:t xml:space="preserve"> until replacement</w:t>
      </w:r>
      <w:r>
        <w:rPr>
          <w:rFonts w:asciiTheme="minorHAnsi" w:hAnsiTheme="minorHAnsi"/>
          <w:sz w:val="24"/>
          <w:szCs w:val="24"/>
        </w:rPr>
        <w:t>.</w:t>
      </w:r>
    </w:p>
    <w:p w14:paraId="200960AC" w14:textId="3AE6AF6B" w:rsidR="00174AB1" w:rsidRDefault="00174AB1" w:rsidP="00DD55A4">
      <w:pPr>
        <w:numPr>
          <w:ilvl w:val="0"/>
          <w:numId w:val="13"/>
        </w:numPr>
        <w:spacing w:before="60"/>
        <w:rPr>
          <w:rFonts w:asciiTheme="minorHAnsi" w:hAnsiTheme="minorHAnsi"/>
          <w:sz w:val="24"/>
          <w:szCs w:val="24"/>
        </w:rPr>
      </w:pPr>
      <w:r>
        <w:rPr>
          <w:rFonts w:asciiTheme="minorHAnsi" w:hAnsiTheme="minorHAnsi"/>
          <w:sz w:val="24"/>
          <w:szCs w:val="24"/>
        </w:rPr>
        <w:t>The PRBO house kitchen counters especially around the sink are continuing to deteriorate. Replacement sometime this year is recommended.</w:t>
      </w:r>
    </w:p>
    <w:p w14:paraId="7ECD1B35" w14:textId="4253F3DB"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p>
    <w:p w14:paraId="29BEF46C" w14:textId="1DB3A13D" w:rsidR="008A44A1" w:rsidRPr="008A44A1" w:rsidRDefault="008A44A1" w:rsidP="008A44A1">
      <w:pPr>
        <w:numPr>
          <w:ilvl w:val="0"/>
          <w:numId w:val="13"/>
        </w:numPr>
        <w:spacing w:before="60"/>
        <w:rPr>
          <w:rFonts w:asciiTheme="minorHAnsi" w:hAnsiTheme="minorHAnsi"/>
          <w:sz w:val="24"/>
          <w:szCs w:val="24"/>
        </w:rPr>
      </w:pPr>
      <w:r>
        <w:rPr>
          <w:rFonts w:asciiTheme="minorHAnsi" w:hAnsiTheme="minorHAnsi"/>
          <w:sz w:val="24"/>
          <w:szCs w:val="24"/>
        </w:rPr>
        <w:t>Several grease points on the crane are having difficulty taking grease.</w:t>
      </w:r>
    </w:p>
    <w:p w14:paraId="662FFD66" w14:textId="77777777" w:rsidR="00316E2E" w:rsidRPr="00CD5FAA" w:rsidRDefault="00316E2E" w:rsidP="00316E2E">
      <w:pPr>
        <w:spacing w:before="60"/>
        <w:ind w:left="720"/>
        <w:rPr>
          <w:rFonts w:asciiTheme="minorHAnsi" w:hAnsiTheme="minorHAnsi"/>
          <w:sz w:val="24"/>
          <w:szCs w:val="24"/>
        </w:rPr>
      </w:pPr>
    </w:p>
    <w:p w14:paraId="7CC28047" w14:textId="77777777" w:rsidR="00810BE6" w:rsidRPr="00FA162C" w:rsidRDefault="00810BE6" w:rsidP="00DD55A4">
      <w:pPr>
        <w:rPr>
          <w:rFonts w:asciiTheme="minorHAnsi" w:hAnsiTheme="minorHAnsi"/>
          <w:b/>
          <w:color w:val="005A9E"/>
          <w:sz w:val="32"/>
          <w:szCs w:val="32"/>
        </w:rPr>
      </w:pPr>
      <w:r w:rsidRPr="008A44A1">
        <w:rPr>
          <w:rFonts w:asciiTheme="minorHAnsi" w:hAnsiTheme="minorHAnsi"/>
          <w:b/>
          <w:color w:val="005A9E"/>
          <w:sz w:val="32"/>
          <w:szCs w:val="32"/>
        </w:rPr>
        <w:t>Solar/Electric</w:t>
      </w:r>
    </w:p>
    <w:p w14:paraId="4CC01DA0" w14:textId="77777777" w:rsidR="00810BE6" w:rsidRDefault="00810BE6" w:rsidP="00DD55A4">
      <w:pPr>
        <w:rPr>
          <w:rFonts w:asciiTheme="minorHAnsi" w:hAnsiTheme="minorHAnsi"/>
          <w:b/>
          <w:sz w:val="24"/>
          <w:szCs w:val="24"/>
        </w:rPr>
      </w:pPr>
      <w:r w:rsidRPr="001252FA">
        <w:rPr>
          <w:rFonts w:asciiTheme="minorHAnsi" w:hAnsiTheme="minorHAnsi"/>
          <w:b/>
          <w:sz w:val="24"/>
          <w:szCs w:val="24"/>
        </w:rPr>
        <w:t>PV System</w:t>
      </w:r>
    </w:p>
    <w:p w14:paraId="3CB33699" w14:textId="778013FC" w:rsidR="006F2B1B" w:rsidRPr="006F2B1B" w:rsidRDefault="006F2B1B" w:rsidP="006F2B1B">
      <w:pPr>
        <w:rPr>
          <w:rFonts w:asciiTheme="minorHAnsi" w:hAnsiTheme="minorHAnsi"/>
          <w:sz w:val="24"/>
          <w:szCs w:val="24"/>
        </w:rPr>
      </w:pPr>
      <w:r>
        <w:rPr>
          <w:rFonts w:asciiTheme="minorHAnsi" w:hAnsiTheme="minorHAnsi"/>
          <w:sz w:val="24"/>
          <w:szCs w:val="24"/>
        </w:rPr>
        <w:tab/>
        <w:t>Distilled water reserves: 35 gallons</w:t>
      </w:r>
    </w:p>
    <w:p w14:paraId="508644DA" w14:textId="77777777" w:rsidR="00584E5D" w:rsidRPr="00584E5D" w:rsidRDefault="00584E5D" w:rsidP="00584E5D">
      <w:pPr>
        <w:pStyle w:val="ListParagraph"/>
        <w:rPr>
          <w:rFonts w:asciiTheme="minorHAnsi" w:hAnsiTheme="minorHAnsi"/>
          <w:sz w:val="24"/>
          <w:szCs w:val="24"/>
        </w:rPr>
      </w:pP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7E9BE039"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6F2B1B">
        <w:rPr>
          <w:rFonts w:asciiTheme="minorHAnsi" w:hAnsiTheme="minorHAnsi"/>
          <w:sz w:val="24"/>
          <w:szCs w:val="24"/>
        </w:rPr>
        <w:t>1</w:t>
      </w:r>
      <w:r w:rsidR="00810BE6" w:rsidRPr="001252FA">
        <w:rPr>
          <w:rFonts w:asciiTheme="minorHAnsi" w:hAnsiTheme="minorHAnsi"/>
          <w:sz w:val="24"/>
          <w:szCs w:val="24"/>
        </w:rPr>
        <w:t xml:space="preserve"> hour</w:t>
      </w:r>
    </w:p>
    <w:p w14:paraId="523E746C" w14:textId="41A939BC"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6F2B1B">
        <w:rPr>
          <w:rFonts w:asciiTheme="minorHAnsi" w:hAnsiTheme="minorHAnsi"/>
          <w:sz w:val="24"/>
          <w:szCs w:val="24"/>
        </w:rPr>
        <w:t>4</w:t>
      </w:r>
      <w:r w:rsidR="00C242B2">
        <w:rPr>
          <w:rFonts w:asciiTheme="minorHAnsi" w:hAnsiTheme="minorHAnsi"/>
          <w:sz w:val="24"/>
          <w:szCs w:val="24"/>
        </w:rPr>
        <w:t>.9</w:t>
      </w:r>
      <w:r w:rsidR="00810BE6" w:rsidRPr="001252FA">
        <w:rPr>
          <w:rFonts w:asciiTheme="minorHAnsi" w:hAnsiTheme="minorHAnsi"/>
          <w:sz w:val="24"/>
          <w:szCs w:val="24"/>
        </w:rPr>
        <w:t xml:space="preserve"> hours</w:t>
      </w:r>
    </w:p>
    <w:p w14:paraId="41053FE1" w14:textId="65D5C551"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A44A1">
        <w:rPr>
          <w:rFonts w:asciiTheme="minorHAnsi" w:hAnsiTheme="minorHAnsi"/>
          <w:sz w:val="24"/>
          <w:szCs w:val="24"/>
        </w:rPr>
        <w:t>10.2</w:t>
      </w:r>
      <w:r w:rsidR="00810BE6" w:rsidRPr="001252FA">
        <w:rPr>
          <w:rFonts w:asciiTheme="minorHAnsi" w:hAnsiTheme="minorHAnsi"/>
          <w:sz w:val="24"/>
          <w:szCs w:val="24"/>
        </w:rPr>
        <w:t xml:space="preserve"> hours</w:t>
      </w:r>
    </w:p>
    <w:p w14:paraId="0170831E" w14:textId="7DCE68B7" w:rsidR="00810BE6" w:rsidRPr="001252FA" w:rsidRDefault="00166D52" w:rsidP="00DD55A4">
      <w:pPr>
        <w:ind w:firstLine="720"/>
        <w:rPr>
          <w:rFonts w:asciiTheme="minorHAnsi" w:hAnsiTheme="minorHAnsi"/>
          <w:sz w:val="24"/>
          <w:szCs w:val="24"/>
        </w:rPr>
      </w:pPr>
      <w:r>
        <w:rPr>
          <w:rFonts w:asciiTheme="minorHAnsi" w:hAnsiTheme="minorHAnsi"/>
          <w:sz w:val="24"/>
          <w:szCs w:val="24"/>
        </w:rPr>
        <w:t>Kohler 15ROY61 (</w:t>
      </w:r>
      <w:proofErr w:type="spellStart"/>
      <w:r>
        <w:rPr>
          <w:rFonts w:asciiTheme="minorHAnsi" w:hAnsiTheme="minorHAnsi"/>
          <w:sz w:val="24"/>
          <w:szCs w:val="24"/>
        </w:rPr>
        <w:t>P</w:t>
      </w:r>
      <w:r w:rsidR="0071454B">
        <w:rPr>
          <w:rFonts w:asciiTheme="minorHAnsi" w:hAnsiTheme="minorHAnsi"/>
          <w:sz w:val="24"/>
          <w:szCs w:val="24"/>
        </w:rPr>
        <w:t>eevey</w:t>
      </w:r>
      <w:proofErr w:type="spellEnd"/>
      <w:r>
        <w:rPr>
          <w:rFonts w:asciiTheme="minorHAnsi" w:hAnsiTheme="minorHAnsi"/>
          <w:sz w:val="24"/>
          <w:szCs w:val="24"/>
        </w:rPr>
        <w:t xml:space="preserve">): </w:t>
      </w:r>
      <w:r w:rsidR="008A44A1">
        <w:rPr>
          <w:rFonts w:asciiTheme="minorHAnsi" w:hAnsiTheme="minorHAnsi"/>
          <w:sz w:val="24"/>
          <w:szCs w:val="24"/>
        </w:rPr>
        <w:t>1.2</w:t>
      </w:r>
      <w:r w:rsidR="00810BE6" w:rsidRPr="001252FA">
        <w:rPr>
          <w:rFonts w:asciiTheme="minorHAnsi" w:hAnsiTheme="minorHAnsi"/>
          <w:sz w:val="24"/>
          <w:szCs w:val="24"/>
        </w:rPr>
        <w:t xml:space="preserve"> hours</w:t>
      </w:r>
    </w:p>
    <w:p w14:paraId="5462CA59" w14:textId="72942AB7" w:rsidR="00810BE6" w:rsidRPr="001252FA" w:rsidRDefault="00810BE6" w:rsidP="00DD55A4">
      <w:pPr>
        <w:ind w:firstLine="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w:t>
      </w:r>
      <w:r w:rsidR="008A44A1">
        <w:rPr>
          <w:rFonts w:asciiTheme="minorHAnsi" w:hAnsiTheme="minorHAnsi"/>
          <w:sz w:val="24"/>
          <w:szCs w:val="24"/>
        </w:rPr>
        <w:t>1</w:t>
      </w:r>
      <w:r w:rsidR="00715263">
        <w:rPr>
          <w:rFonts w:asciiTheme="minorHAnsi" w:hAnsiTheme="minorHAnsi"/>
          <w:sz w:val="24"/>
          <w:szCs w:val="24"/>
        </w:rPr>
        <w:t>2.5 hours</w:t>
      </w:r>
    </w:p>
    <w:p w14:paraId="6CF997DD" w14:textId="1D4F1B0A" w:rsidR="00810BE6" w:rsidRPr="001252FA" w:rsidRDefault="00810BE6" w:rsidP="008B64CA">
      <w:pPr>
        <w:ind w:left="720"/>
        <w:rPr>
          <w:rFonts w:asciiTheme="minorHAnsi" w:hAnsiTheme="minorHAnsi"/>
          <w:sz w:val="24"/>
          <w:szCs w:val="24"/>
        </w:rPr>
      </w:pPr>
      <w:r w:rsidRPr="001252FA">
        <w:rPr>
          <w:rFonts w:asciiTheme="minorHAnsi" w:hAnsiTheme="minorHAnsi"/>
          <w:sz w:val="24"/>
          <w:szCs w:val="24"/>
        </w:rPr>
        <w:t>Power Used</w:t>
      </w:r>
      <w:r w:rsidR="007F3B6D">
        <w:rPr>
          <w:rFonts w:asciiTheme="minorHAnsi" w:hAnsiTheme="minorHAnsi"/>
          <w:sz w:val="24"/>
          <w:szCs w:val="24"/>
        </w:rPr>
        <w:t xml:space="preserve"> this month</w:t>
      </w:r>
      <w:r w:rsidRPr="001252FA">
        <w:rPr>
          <w:rFonts w:asciiTheme="minorHAnsi" w:hAnsiTheme="minorHAnsi"/>
          <w:sz w:val="24"/>
          <w:szCs w:val="24"/>
        </w:rPr>
        <w:t xml:space="preserve">: Start </w:t>
      </w:r>
      <w:r w:rsidR="008A44A1">
        <w:rPr>
          <w:rFonts w:asciiTheme="minorHAnsi" w:hAnsiTheme="minorHAnsi"/>
          <w:sz w:val="24"/>
          <w:szCs w:val="24"/>
        </w:rPr>
        <w:t>= 65,798</w:t>
      </w:r>
      <w:r w:rsidRPr="001252FA">
        <w:rPr>
          <w:rFonts w:asciiTheme="minorHAnsi" w:hAnsiTheme="minorHAnsi"/>
          <w:sz w:val="24"/>
          <w:szCs w:val="24"/>
        </w:rPr>
        <w:t xml:space="preserve">; </w:t>
      </w:r>
      <w:r w:rsidR="007F3B6D">
        <w:rPr>
          <w:rFonts w:asciiTheme="minorHAnsi" w:hAnsiTheme="minorHAnsi"/>
          <w:sz w:val="24"/>
          <w:szCs w:val="24"/>
        </w:rPr>
        <w:t>E</w:t>
      </w:r>
      <w:r w:rsidRPr="001252FA">
        <w:rPr>
          <w:rFonts w:asciiTheme="minorHAnsi" w:hAnsiTheme="minorHAnsi"/>
          <w:sz w:val="24"/>
          <w:szCs w:val="24"/>
        </w:rPr>
        <w:t>nd =</w:t>
      </w:r>
      <w:r w:rsidR="008A44A1">
        <w:rPr>
          <w:rFonts w:asciiTheme="minorHAnsi" w:hAnsiTheme="minorHAnsi"/>
          <w:sz w:val="24"/>
          <w:szCs w:val="24"/>
        </w:rPr>
        <w:t xml:space="preserve"> 66,311</w:t>
      </w:r>
      <w:r w:rsidRPr="001252FA">
        <w:rPr>
          <w:rFonts w:asciiTheme="minorHAnsi" w:hAnsiTheme="minorHAnsi"/>
          <w:sz w:val="24"/>
          <w:szCs w:val="24"/>
        </w:rPr>
        <w:t xml:space="preserve"> for total of </w:t>
      </w:r>
      <w:r w:rsidR="008A44A1">
        <w:rPr>
          <w:rFonts w:asciiTheme="minorHAnsi" w:hAnsiTheme="minorHAnsi"/>
          <w:sz w:val="24"/>
          <w:szCs w:val="24"/>
        </w:rPr>
        <w:t>513</w:t>
      </w:r>
      <w:r w:rsidR="008B64CA">
        <w:rPr>
          <w:rFonts w:asciiTheme="minorHAnsi" w:hAnsiTheme="minorHAnsi"/>
          <w:sz w:val="24"/>
          <w:szCs w:val="24"/>
        </w:rPr>
        <w:t xml:space="preserve"> </w:t>
      </w:r>
      <w:proofErr w:type="gramStart"/>
      <w:r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64C23E4F" w:rsidR="00935544" w:rsidRPr="00A2741F" w:rsidRDefault="006F2B1B" w:rsidP="00DD55A4">
      <w:pPr>
        <w:ind w:left="720"/>
        <w:rPr>
          <w:rFonts w:asciiTheme="minorHAnsi" w:hAnsiTheme="minorHAnsi"/>
          <w:sz w:val="24"/>
          <w:szCs w:val="24"/>
        </w:rPr>
      </w:pPr>
      <w:r>
        <w:rPr>
          <w:rFonts w:asciiTheme="minorHAnsi" w:hAnsiTheme="minorHAnsi"/>
          <w:sz w:val="24"/>
          <w:szCs w:val="24"/>
        </w:rPr>
        <w:t>Diesel f</w:t>
      </w:r>
      <w:r w:rsidR="00935544" w:rsidRPr="00A2741F">
        <w:rPr>
          <w:rFonts w:asciiTheme="minorHAnsi" w:hAnsiTheme="minorHAnsi"/>
          <w:sz w:val="24"/>
          <w:szCs w:val="24"/>
        </w:rPr>
        <w:t xml:space="preserve">uel </w:t>
      </w:r>
      <w:r w:rsidR="00482CD3">
        <w:rPr>
          <w:rFonts w:asciiTheme="minorHAnsi" w:hAnsiTheme="minorHAnsi"/>
          <w:sz w:val="24"/>
          <w:szCs w:val="24"/>
        </w:rPr>
        <w:t>used in February</w:t>
      </w:r>
      <w:r>
        <w:rPr>
          <w:rFonts w:asciiTheme="minorHAnsi" w:hAnsiTheme="minorHAnsi"/>
          <w:sz w:val="24"/>
          <w:szCs w:val="24"/>
        </w:rPr>
        <w:t>: 31.1</w:t>
      </w:r>
      <w:r w:rsidR="00935544" w:rsidRPr="00A2741F">
        <w:rPr>
          <w:rFonts w:asciiTheme="minorHAnsi" w:hAnsiTheme="minorHAnsi"/>
          <w:sz w:val="24"/>
          <w:szCs w:val="24"/>
        </w:rPr>
        <w:t xml:space="preserve"> gallons</w:t>
      </w:r>
    </w:p>
    <w:p w14:paraId="5E436F03" w14:textId="7139243B"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6F2B1B">
        <w:rPr>
          <w:rFonts w:asciiTheme="minorHAnsi" w:hAnsiTheme="minorHAnsi"/>
          <w:sz w:val="24"/>
          <w:szCs w:val="24"/>
        </w:rPr>
        <w:t xml:space="preserve">4 2/3 </w:t>
      </w:r>
      <w:r w:rsidR="001C3C96">
        <w:rPr>
          <w:rFonts w:asciiTheme="minorHAnsi" w:hAnsiTheme="minorHAnsi"/>
          <w:sz w:val="24"/>
          <w:szCs w:val="24"/>
        </w:rPr>
        <w:t>x</w:t>
      </w:r>
      <w:r w:rsidRPr="00A2741F">
        <w:rPr>
          <w:rFonts w:asciiTheme="minorHAnsi" w:hAnsiTheme="minorHAnsi"/>
          <w:sz w:val="24"/>
          <w:szCs w:val="24"/>
        </w:rPr>
        <w:t xml:space="preserve"> 55g </w:t>
      </w:r>
      <w:r w:rsidR="008E53C7" w:rsidRPr="00A2741F">
        <w:rPr>
          <w:rFonts w:asciiTheme="minorHAnsi" w:hAnsiTheme="minorHAnsi"/>
          <w:sz w:val="24"/>
          <w:szCs w:val="24"/>
        </w:rPr>
        <w:t xml:space="preserve">= </w:t>
      </w:r>
      <w:r w:rsidR="006F2B1B">
        <w:rPr>
          <w:rFonts w:asciiTheme="minorHAnsi" w:hAnsiTheme="minorHAnsi"/>
          <w:sz w:val="24"/>
          <w:szCs w:val="24"/>
        </w:rPr>
        <w:t>257</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 xml:space="preserv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5B4A214A" w:rsidR="00810BE6" w:rsidRDefault="00810BE6" w:rsidP="00DD55A4">
      <w:pPr>
        <w:ind w:left="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Tank: </w:t>
      </w:r>
      <w:r w:rsidR="001C3C96">
        <w:rPr>
          <w:rFonts w:asciiTheme="minorHAnsi" w:hAnsiTheme="minorHAnsi"/>
          <w:sz w:val="24"/>
          <w:szCs w:val="24"/>
        </w:rPr>
        <w:t>2/3 full</w:t>
      </w:r>
    </w:p>
    <w:p w14:paraId="078B9792" w14:textId="0F96BDAD" w:rsidR="006F2B1B" w:rsidRDefault="001C3C96" w:rsidP="00DD55A4">
      <w:pPr>
        <w:ind w:left="720"/>
        <w:rPr>
          <w:rFonts w:asciiTheme="minorHAnsi" w:hAnsiTheme="minorHAnsi"/>
          <w:sz w:val="24"/>
          <w:szCs w:val="24"/>
        </w:rPr>
      </w:pPr>
      <w:r>
        <w:rPr>
          <w:rFonts w:asciiTheme="minorHAnsi" w:hAnsiTheme="minorHAnsi"/>
          <w:sz w:val="24"/>
          <w:szCs w:val="24"/>
        </w:rPr>
        <w:t>Surplus g</w:t>
      </w:r>
      <w:r w:rsidR="006F2B1B">
        <w:rPr>
          <w:rFonts w:asciiTheme="minorHAnsi" w:hAnsiTheme="minorHAnsi"/>
          <w:sz w:val="24"/>
          <w:szCs w:val="24"/>
        </w:rPr>
        <w:t>asoline for boat motors: None</w:t>
      </w:r>
    </w:p>
    <w:p w14:paraId="59EBF813" w14:textId="1D7E4300" w:rsidR="006F2B1B" w:rsidRDefault="006F2B1B" w:rsidP="00DD55A4">
      <w:pPr>
        <w:ind w:left="720"/>
        <w:rPr>
          <w:rFonts w:asciiTheme="minorHAnsi" w:hAnsiTheme="minorHAnsi"/>
          <w:sz w:val="24"/>
          <w:szCs w:val="24"/>
        </w:rPr>
      </w:pPr>
      <w:proofErr w:type="spellStart"/>
      <w:r>
        <w:rPr>
          <w:rFonts w:asciiTheme="minorHAnsi" w:hAnsiTheme="minorHAnsi"/>
          <w:sz w:val="24"/>
          <w:szCs w:val="24"/>
        </w:rPr>
        <w:t>Safeboat</w:t>
      </w:r>
      <w:proofErr w:type="spellEnd"/>
      <w:r>
        <w:rPr>
          <w:rFonts w:asciiTheme="minorHAnsi" w:hAnsiTheme="minorHAnsi"/>
          <w:sz w:val="24"/>
          <w:szCs w:val="24"/>
        </w:rPr>
        <w:t xml:space="preserve"> tank: Full</w:t>
      </w:r>
    </w:p>
    <w:p w14:paraId="4C98D05C" w14:textId="2D832085" w:rsidR="006F2B1B" w:rsidRPr="001252FA" w:rsidRDefault="006F2B1B" w:rsidP="00DD55A4">
      <w:pPr>
        <w:ind w:left="720"/>
        <w:rPr>
          <w:rFonts w:asciiTheme="minorHAnsi" w:hAnsiTheme="minorHAnsi"/>
          <w:sz w:val="24"/>
          <w:szCs w:val="24"/>
        </w:rPr>
      </w:pPr>
      <w:r>
        <w:rPr>
          <w:rFonts w:asciiTheme="minorHAnsi" w:hAnsiTheme="minorHAnsi"/>
          <w:sz w:val="24"/>
          <w:szCs w:val="24"/>
        </w:rPr>
        <w:t>Zodiac tank: Full</w:t>
      </w:r>
    </w:p>
    <w:p w14:paraId="3EE45D82" w14:textId="77777777" w:rsidR="00174AB1" w:rsidRPr="00FA162C" w:rsidRDefault="00174AB1" w:rsidP="00DD55A4">
      <w:pPr>
        <w:rPr>
          <w:rFonts w:asciiTheme="minorHAnsi" w:hAnsiTheme="minorHAnsi"/>
          <w:sz w:val="24"/>
          <w:szCs w:val="24"/>
        </w:rPr>
      </w:pP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39655DAB" w14:textId="26A79CF4" w:rsidR="00810BE6" w:rsidRPr="001252FA" w:rsidRDefault="00810BE6" w:rsidP="00DD55A4">
      <w:pPr>
        <w:ind w:firstLine="720"/>
        <w:rPr>
          <w:rFonts w:asciiTheme="minorHAnsi" w:hAnsiTheme="minorHAnsi"/>
          <w:color w:val="FF0000"/>
          <w:sz w:val="24"/>
          <w:szCs w:val="24"/>
        </w:rPr>
      </w:pPr>
      <w:r w:rsidRPr="00511738">
        <w:rPr>
          <w:rFonts w:asciiTheme="minorHAnsi" w:hAnsiTheme="minorHAnsi"/>
          <w:sz w:val="24"/>
          <w:szCs w:val="24"/>
        </w:rPr>
        <w:t xml:space="preserve">Cistern: </w:t>
      </w:r>
      <w:r w:rsidR="008E53C7" w:rsidRPr="00511738">
        <w:rPr>
          <w:rFonts w:asciiTheme="minorHAnsi" w:hAnsiTheme="minorHAnsi"/>
          <w:sz w:val="24"/>
          <w:szCs w:val="24"/>
        </w:rPr>
        <w:t>~</w:t>
      </w:r>
      <w:r w:rsidR="006F2B1B">
        <w:rPr>
          <w:rFonts w:asciiTheme="minorHAnsi" w:hAnsiTheme="minorHAnsi"/>
          <w:sz w:val="24"/>
          <w:szCs w:val="24"/>
        </w:rPr>
        <w:t>91</w:t>
      </w:r>
      <w:r w:rsidR="00111B8C">
        <w:rPr>
          <w:rFonts w:asciiTheme="minorHAnsi" w:hAnsiTheme="minorHAnsi"/>
          <w:sz w:val="24"/>
          <w:szCs w:val="24"/>
        </w:rPr>
        <w:t>,</w:t>
      </w:r>
      <w:r w:rsidR="006F2B1B">
        <w:rPr>
          <w:rFonts w:asciiTheme="minorHAnsi" w:hAnsiTheme="minorHAnsi"/>
          <w:sz w:val="24"/>
          <w:szCs w:val="24"/>
        </w:rPr>
        <w:t>660</w:t>
      </w:r>
      <w:r w:rsidRPr="00511738">
        <w:rPr>
          <w:rFonts w:asciiTheme="minorHAnsi" w:hAnsiTheme="minorHAnsi"/>
          <w:sz w:val="24"/>
          <w:szCs w:val="24"/>
        </w:rPr>
        <w:t xml:space="preserve"> gallons</w:t>
      </w:r>
      <w:r w:rsidRPr="00511738">
        <w:rPr>
          <w:rFonts w:asciiTheme="minorHAnsi" w:hAnsiTheme="minorHAnsi"/>
          <w:color w:val="FF0000"/>
          <w:sz w:val="24"/>
          <w:szCs w:val="24"/>
        </w:rPr>
        <w:t xml:space="preserve"> </w:t>
      </w:r>
      <w:r w:rsidRPr="00511738">
        <w:rPr>
          <w:rFonts w:asciiTheme="minorHAnsi" w:hAnsiTheme="minorHAnsi"/>
          <w:sz w:val="24"/>
          <w:szCs w:val="24"/>
        </w:rPr>
        <w:t>(</w:t>
      </w:r>
      <w:r w:rsidR="006F2B1B">
        <w:rPr>
          <w:rFonts w:asciiTheme="minorHAnsi" w:hAnsiTheme="minorHAnsi"/>
          <w:sz w:val="24"/>
          <w:szCs w:val="24"/>
        </w:rPr>
        <w:t>6</w:t>
      </w:r>
      <w:r w:rsidR="001F7B39" w:rsidRPr="00511738">
        <w:rPr>
          <w:rFonts w:asciiTheme="minorHAnsi" w:hAnsiTheme="minorHAnsi"/>
          <w:sz w:val="24"/>
          <w:szCs w:val="24"/>
        </w:rPr>
        <w:t>’</w:t>
      </w:r>
      <w:r w:rsidR="004F5484">
        <w:rPr>
          <w:rFonts w:asciiTheme="minorHAnsi" w:hAnsiTheme="minorHAnsi"/>
          <w:sz w:val="24"/>
          <w:szCs w:val="24"/>
        </w:rPr>
        <w:t>1</w:t>
      </w:r>
      <w:r w:rsidR="006F2B1B">
        <w:rPr>
          <w:rFonts w:asciiTheme="minorHAnsi" w:hAnsiTheme="minorHAnsi"/>
          <w:sz w:val="24"/>
          <w:szCs w:val="24"/>
        </w:rPr>
        <w:t>1</w:t>
      </w:r>
      <w:r w:rsidR="004F5484">
        <w:rPr>
          <w:rFonts w:asciiTheme="minorHAnsi" w:hAnsiTheme="minorHAnsi"/>
          <w:sz w:val="24"/>
          <w:szCs w:val="24"/>
        </w:rPr>
        <w:t>”</w:t>
      </w:r>
      <w:r w:rsidRPr="00511738">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4C64BE9E"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6F2B1B">
        <w:rPr>
          <w:rFonts w:asciiTheme="minorHAnsi" w:hAnsiTheme="minorHAnsi"/>
          <w:sz w:val="24"/>
          <w:szCs w:val="24"/>
        </w:rPr>
        <w:t>3.4’</w:t>
      </w:r>
    </w:p>
    <w:p w14:paraId="01B9D42A" w14:textId="18A640CF"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meter was </w:t>
      </w:r>
      <w:r w:rsidR="006F2B1B">
        <w:rPr>
          <w:rFonts w:asciiTheme="minorHAnsi" w:hAnsiTheme="minorHAnsi"/>
          <w:sz w:val="24"/>
          <w:szCs w:val="24"/>
        </w:rPr>
        <w:t>1,87</w:t>
      </w:r>
      <w:r w:rsidR="002F1207">
        <w:rPr>
          <w:rFonts w:asciiTheme="minorHAnsi" w:hAnsiTheme="minorHAnsi"/>
          <w:sz w:val="24"/>
          <w:szCs w:val="24"/>
        </w:rPr>
        <w:t>2</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741FA53B" w14:textId="31F0DA1F" w:rsidR="00ED58C6" w:rsidRDefault="00C27A3C" w:rsidP="00A167AC">
      <w:pPr>
        <w:rPr>
          <w:rFonts w:asciiTheme="minorHAnsi" w:hAnsiTheme="minorHAnsi"/>
          <w:sz w:val="24"/>
          <w:szCs w:val="24"/>
        </w:rPr>
      </w:pPr>
      <w:r>
        <w:rPr>
          <w:rFonts w:asciiTheme="minorHAnsi" w:hAnsiTheme="minorHAnsi"/>
          <w:sz w:val="24"/>
          <w:szCs w:val="24"/>
        </w:rPr>
        <w:t xml:space="preserve">During </w:t>
      </w:r>
      <w:r w:rsidR="00853217">
        <w:rPr>
          <w:rFonts w:asciiTheme="minorHAnsi" w:hAnsiTheme="minorHAnsi"/>
          <w:sz w:val="24"/>
          <w:szCs w:val="24"/>
        </w:rPr>
        <w:t>February, 1</w:t>
      </w:r>
      <w:r w:rsidR="00E552BD">
        <w:rPr>
          <w:rFonts w:asciiTheme="minorHAnsi" w:hAnsiTheme="minorHAnsi"/>
          <w:sz w:val="24"/>
          <w:szCs w:val="24"/>
        </w:rPr>
        <w:t xml:space="preserve"> sightseeing boat</w:t>
      </w:r>
      <w:r w:rsidR="00853217">
        <w:rPr>
          <w:rFonts w:asciiTheme="minorHAnsi" w:hAnsiTheme="minorHAnsi"/>
          <w:sz w:val="24"/>
          <w:szCs w:val="24"/>
        </w:rPr>
        <w:t xml:space="preserve"> and two government crafts</w:t>
      </w:r>
      <w:r w:rsidR="00E552BD">
        <w:rPr>
          <w:rFonts w:asciiTheme="minorHAnsi" w:hAnsiTheme="minorHAnsi"/>
          <w:sz w:val="24"/>
          <w:szCs w:val="24"/>
        </w:rPr>
        <w:t xml:space="preserve"> visited the </w:t>
      </w:r>
      <w:proofErr w:type="spellStart"/>
      <w:r w:rsidR="00E552BD">
        <w:rPr>
          <w:rFonts w:asciiTheme="minorHAnsi" w:hAnsiTheme="minorHAnsi"/>
          <w:sz w:val="24"/>
          <w:szCs w:val="24"/>
        </w:rPr>
        <w:t>Farallones</w:t>
      </w:r>
      <w:proofErr w:type="spellEnd"/>
      <w:r w:rsidR="00A167AC" w:rsidRPr="003E257D">
        <w:rPr>
          <w:rFonts w:asciiTheme="minorHAnsi" w:hAnsiTheme="minorHAnsi"/>
          <w:sz w:val="24"/>
          <w:szCs w:val="24"/>
        </w:rPr>
        <w:t xml:space="preserve">. </w:t>
      </w:r>
      <w:r w:rsidR="001F7B39">
        <w:rPr>
          <w:rFonts w:asciiTheme="minorHAnsi" w:hAnsiTheme="minorHAnsi"/>
          <w:sz w:val="24"/>
          <w:szCs w:val="24"/>
        </w:rPr>
        <w:t xml:space="preserve">The </w:t>
      </w:r>
      <w:r w:rsidR="005B5630">
        <w:rPr>
          <w:rFonts w:asciiTheme="minorHAnsi" w:hAnsiTheme="minorHAnsi"/>
          <w:b/>
          <w:sz w:val="24"/>
          <w:szCs w:val="24"/>
        </w:rPr>
        <w:t>Kitty Kat</w:t>
      </w:r>
      <w:r w:rsidR="001F7B39">
        <w:rPr>
          <w:rFonts w:asciiTheme="minorHAnsi" w:hAnsiTheme="minorHAnsi"/>
          <w:sz w:val="24"/>
          <w:szCs w:val="24"/>
        </w:rPr>
        <w:t xml:space="preserve"> was seen </w:t>
      </w:r>
      <w:r w:rsidR="00853217">
        <w:rPr>
          <w:rFonts w:asciiTheme="minorHAnsi" w:hAnsiTheme="minorHAnsi"/>
          <w:sz w:val="24"/>
          <w:szCs w:val="24"/>
        </w:rPr>
        <w:t>5 times with an average of</w:t>
      </w:r>
      <w:r w:rsidR="00D747AA">
        <w:rPr>
          <w:rFonts w:asciiTheme="minorHAnsi" w:hAnsiTheme="minorHAnsi"/>
          <w:sz w:val="24"/>
          <w:szCs w:val="24"/>
        </w:rPr>
        <w:t xml:space="preserve"> </w:t>
      </w:r>
      <w:r w:rsidR="005B5630">
        <w:rPr>
          <w:rFonts w:asciiTheme="minorHAnsi" w:hAnsiTheme="minorHAnsi"/>
          <w:sz w:val="24"/>
          <w:szCs w:val="24"/>
        </w:rPr>
        <w:t>2</w:t>
      </w:r>
      <w:r w:rsidR="00853217">
        <w:rPr>
          <w:rFonts w:asciiTheme="minorHAnsi" w:hAnsiTheme="minorHAnsi"/>
          <w:sz w:val="24"/>
          <w:szCs w:val="24"/>
        </w:rPr>
        <w:t>9</w:t>
      </w:r>
      <w:r w:rsidR="005B5630">
        <w:rPr>
          <w:rFonts w:asciiTheme="minorHAnsi" w:hAnsiTheme="minorHAnsi"/>
          <w:sz w:val="24"/>
          <w:szCs w:val="24"/>
        </w:rPr>
        <w:t xml:space="preserve"> POB</w:t>
      </w:r>
      <w:r w:rsidR="001F7B39">
        <w:rPr>
          <w:rFonts w:asciiTheme="minorHAnsi" w:hAnsiTheme="minorHAnsi"/>
          <w:sz w:val="24"/>
          <w:szCs w:val="24"/>
        </w:rPr>
        <w:t>.</w:t>
      </w:r>
      <w:r w:rsidR="00853217">
        <w:rPr>
          <w:rFonts w:asciiTheme="minorHAnsi" w:hAnsiTheme="minorHAnsi"/>
          <w:sz w:val="24"/>
          <w:szCs w:val="24"/>
        </w:rPr>
        <w:t xml:space="preserve"> A California Department of </w:t>
      </w:r>
      <w:r w:rsidR="00853217">
        <w:rPr>
          <w:rFonts w:asciiTheme="minorHAnsi" w:hAnsiTheme="minorHAnsi"/>
          <w:sz w:val="24"/>
          <w:szCs w:val="24"/>
        </w:rPr>
        <w:lastRenderedPageBreak/>
        <w:t>Fish and Wildlife boat (unknown POB) circled the island on the 8</w:t>
      </w:r>
      <w:r w:rsidR="00853217" w:rsidRPr="00853217">
        <w:rPr>
          <w:rFonts w:asciiTheme="minorHAnsi" w:hAnsiTheme="minorHAnsi"/>
          <w:sz w:val="24"/>
          <w:szCs w:val="24"/>
          <w:vertAlign w:val="superscript"/>
        </w:rPr>
        <w:t>th</w:t>
      </w:r>
      <w:r w:rsidR="00853217">
        <w:rPr>
          <w:rFonts w:asciiTheme="minorHAnsi" w:hAnsiTheme="minorHAnsi"/>
          <w:sz w:val="24"/>
          <w:szCs w:val="24"/>
        </w:rPr>
        <w:t xml:space="preserve"> and a USCG boat “Sockeye” (unknown POB) visited the island on the 9</w:t>
      </w:r>
      <w:r w:rsidR="00853217" w:rsidRPr="00853217">
        <w:rPr>
          <w:rFonts w:asciiTheme="minorHAnsi" w:hAnsiTheme="minorHAnsi"/>
          <w:sz w:val="24"/>
          <w:szCs w:val="24"/>
          <w:vertAlign w:val="superscript"/>
        </w:rPr>
        <w:t>th</w:t>
      </w:r>
      <w:r w:rsidR="00853217">
        <w:rPr>
          <w:rFonts w:asciiTheme="minorHAnsi" w:hAnsiTheme="minorHAnsi"/>
          <w:sz w:val="24"/>
          <w:szCs w:val="24"/>
        </w:rPr>
        <w:t>.</w:t>
      </w:r>
    </w:p>
    <w:p w14:paraId="24D81D1F" w14:textId="2D8B77D2" w:rsidR="00ED58C6" w:rsidRDefault="00ED58C6">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t>Non-breeding birds</w:t>
      </w:r>
    </w:p>
    <w:p w14:paraId="73B88D9E" w14:textId="0AD7F43C" w:rsidR="00FA162C" w:rsidRPr="00FA162C" w:rsidRDefault="00883313" w:rsidP="00DD55A4">
      <w:pPr>
        <w:rPr>
          <w:rFonts w:asciiTheme="minorHAnsi" w:hAnsiTheme="minorHAnsi"/>
          <w:b/>
          <w:color w:val="005A9E"/>
          <w:sz w:val="32"/>
          <w:szCs w:val="32"/>
        </w:rPr>
      </w:pPr>
      <w:r>
        <w:rPr>
          <w:rFonts w:asciiTheme="minorHAnsi" w:hAnsiTheme="minorHAnsi"/>
          <w:sz w:val="24"/>
          <w:szCs w:val="24"/>
        </w:rPr>
        <w:t xml:space="preserve">Pacific Loon, </w:t>
      </w:r>
      <w:r w:rsidR="004B5D4E">
        <w:rPr>
          <w:rFonts w:asciiTheme="minorHAnsi" w:hAnsiTheme="minorHAnsi"/>
          <w:sz w:val="24"/>
          <w:szCs w:val="24"/>
        </w:rPr>
        <w:t>Eared Grebe,</w:t>
      </w:r>
      <w:r w:rsidR="00066BC1">
        <w:rPr>
          <w:rFonts w:asciiTheme="minorHAnsi" w:hAnsiTheme="minorHAnsi"/>
          <w:sz w:val="24"/>
          <w:szCs w:val="24"/>
        </w:rPr>
        <w:t xml:space="preserve"> Black-footed Albatross,</w:t>
      </w:r>
      <w:r w:rsidR="007B5EB3">
        <w:rPr>
          <w:rFonts w:asciiTheme="minorHAnsi" w:hAnsiTheme="minorHAnsi"/>
          <w:sz w:val="24"/>
          <w:szCs w:val="24"/>
        </w:rPr>
        <w:t xml:space="preserve"> Sooty</w:t>
      </w:r>
      <w:r w:rsidR="00066BC1">
        <w:rPr>
          <w:rFonts w:asciiTheme="minorHAnsi" w:hAnsiTheme="minorHAnsi"/>
          <w:sz w:val="24"/>
          <w:szCs w:val="24"/>
        </w:rPr>
        <w:t>/short-tailed</w:t>
      </w:r>
      <w:r w:rsidR="007B5EB3">
        <w:rPr>
          <w:rFonts w:asciiTheme="minorHAnsi" w:hAnsiTheme="minorHAnsi"/>
          <w:sz w:val="24"/>
          <w:szCs w:val="24"/>
        </w:rPr>
        <w:t xml:space="preserve"> Shearwater,</w:t>
      </w:r>
      <w:r>
        <w:rPr>
          <w:rFonts w:asciiTheme="minorHAnsi" w:hAnsiTheme="minorHAnsi"/>
          <w:sz w:val="24"/>
          <w:szCs w:val="24"/>
        </w:rPr>
        <w:t xml:space="preserve"> Canada Goose, </w:t>
      </w:r>
      <w:r w:rsidR="003B7022">
        <w:rPr>
          <w:rFonts w:asciiTheme="minorHAnsi" w:hAnsiTheme="minorHAnsi"/>
          <w:sz w:val="24"/>
          <w:szCs w:val="24"/>
        </w:rPr>
        <w:t xml:space="preserve">Surf Scoter, </w:t>
      </w:r>
      <w:r w:rsidR="00CA6975">
        <w:rPr>
          <w:rFonts w:asciiTheme="minorHAnsi" w:hAnsiTheme="minorHAnsi"/>
          <w:sz w:val="24"/>
          <w:szCs w:val="24"/>
        </w:rPr>
        <w:t>Peregrine Falco</w:t>
      </w:r>
      <w:r w:rsidR="007B5EB3">
        <w:rPr>
          <w:rFonts w:asciiTheme="minorHAnsi" w:hAnsiTheme="minorHAnsi"/>
          <w:sz w:val="24"/>
          <w:szCs w:val="24"/>
        </w:rPr>
        <w:t>n, Wandering Tattler, Whimbrel,</w:t>
      </w:r>
      <w:r w:rsidR="003B7022">
        <w:rPr>
          <w:rFonts w:asciiTheme="minorHAnsi" w:hAnsiTheme="minorHAnsi"/>
          <w:sz w:val="24"/>
          <w:szCs w:val="24"/>
        </w:rPr>
        <w:t xml:space="preserve"> </w:t>
      </w:r>
      <w:r w:rsidR="00CA6975">
        <w:rPr>
          <w:rFonts w:asciiTheme="minorHAnsi" w:hAnsiTheme="minorHAnsi"/>
          <w:sz w:val="24"/>
          <w:szCs w:val="24"/>
        </w:rPr>
        <w:t xml:space="preserve">Black Turnstone, </w:t>
      </w:r>
      <w:r w:rsidR="007B5EB3">
        <w:rPr>
          <w:rFonts w:asciiTheme="minorHAnsi" w:hAnsiTheme="minorHAnsi"/>
          <w:sz w:val="24"/>
          <w:szCs w:val="24"/>
        </w:rPr>
        <w:t xml:space="preserve">Rock Sandpiper, </w:t>
      </w:r>
      <w:r w:rsidR="00287CDD">
        <w:rPr>
          <w:rFonts w:asciiTheme="minorHAnsi" w:hAnsiTheme="minorHAnsi"/>
          <w:sz w:val="24"/>
          <w:szCs w:val="24"/>
        </w:rPr>
        <w:t xml:space="preserve">Mew Gull, </w:t>
      </w:r>
      <w:r w:rsidR="00CA6975">
        <w:rPr>
          <w:rFonts w:asciiTheme="minorHAnsi" w:hAnsiTheme="minorHAnsi"/>
          <w:sz w:val="24"/>
          <w:szCs w:val="24"/>
        </w:rPr>
        <w:t xml:space="preserve">California Gull, </w:t>
      </w:r>
      <w:r w:rsidR="003B7022">
        <w:rPr>
          <w:rFonts w:asciiTheme="minorHAnsi" w:hAnsiTheme="minorHAnsi"/>
          <w:sz w:val="24"/>
          <w:szCs w:val="24"/>
        </w:rPr>
        <w:t xml:space="preserve">Herring Gull, </w:t>
      </w:r>
      <w:r w:rsidR="00253F2B">
        <w:rPr>
          <w:rFonts w:asciiTheme="minorHAnsi" w:hAnsiTheme="minorHAnsi"/>
          <w:sz w:val="24"/>
          <w:szCs w:val="24"/>
        </w:rPr>
        <w:t>Thayer’s Gull, Glaucous-winged Gull,</w:t>
      </w:r>
      <w:r w:rsidR="007B5EB3">
        <w:rPr>
          <w:rFonts w:asciiTheme="minorHAnsi" w:hAnsiTheme="minorHAnsi"/>
          <w:sz w:val="24"/>
          <w:szCs w:val="24"/>
        </w:rPr>
        <w:t xml:space="preserve"> </w:t>
      </w:r>
      <w:r>
        <w:rPr>
          <w:rFonts w:asciiTheme="minorHAnsi" w:hAnsiTheme="minorHAnsi"/>
          <w:sz w:val="24"/>
          <w:szCs w:val="24"/>
        </w:rPr>
        <w:t xml:space="preserve">Glaucous Gull, </w:t>
      </w:r>
      <w:r w:rsidR="003B7022">
        <w:rPr>
          <w:rFonts w:asciiTheme="minorHAnsi" w:hAnsiTheme="minorHAnsi"/>
          <w:sz w:val="24"/>
          <w:szCs w:val="24"/>
        </w:rPr>
        <w:t>Burrowing Owl,</w:t>
      </w:r>
      <w:r w:rsidR="00D476EC">
        <w:rPr>
          <w:rFonts w:asciiTheme="minorHAnsi" w:hAnsiTheme="minorHAnsi"/>
          <w:sz w:val="24"/>
          <w:szCs w:val="24"/>
        </w:rPr>
        <w:t xml:space="preserve"> Black</w:t>
      </w:r>
      <w:r w:rsidR="00CA6975">
        <w:rPr>
          <w:rFonts w:asciiTheme="minorHAnsi" w:hAnsiTheme="minorHAnsi"/>
          <w:sz w:val="24"/>
          <w:szCs w:val="24"/>
        </w:rPr>
        <w:t xml:space="preserve"> Phoebe,</w:t>
      </w:r>
      <w:r w:rsidR="007B5EB3">
        <w:rPr>
          <w:rFonts w:asciiTheme="minorHAnsi" w:hAnsiTheme="minorHAnsi"/>
          <w:sz w:val="24"/>
          <w:szCs w:val="24"/>
        </w:rPr>
        <w:t xml:space="preserve"> </w:t>
      </w:r>
      <w:r w:rsidR="00D476EC">
        <w:rPr>
          <w:rFonts w:asciiTheme="minorHAnsi" w:hAnsiTheme="minorHAnsi"/>
          <w:sz w:val="24"/>
          <w:szCs w:val="24"/>
        </w:rPr>
        <w:t xml:space="preserve">Rock Wren, </w:t>
      </w:r>
      <w:r w:rsidR="005C4AC7">
        <w:rPr>
          <w:rFonts w:asciiTheme="minorHAnsi" w:hAnsiTheme="minorHAnsi"/>
          <w:sz w:val="24"/>
          <w:szCs w:val="24"/>
        </w:rPr>
        <w:t>European Starling</w:t>
      </w:r>
      <w:r>
        <w:rPr>
          <w:rFonts w:asciiTheme="minorHAnsi" w:hAnsiTheme="minorHAnsi"/>
          <w:sz w:val="24"/>
          <w:szCs w:val="24"/>
        </w:rPr>
        <w:t>, Yellow-</w:t>
      </w:r>
      <w:proofErr w:type="spellStart"/>
      <w:r>
        <w:rPr>
          <w:rFonts w:asciiTheme="minorHAnsi" w:hAnsiTheme="minorHAnsi"/>
          <w:sz w:val="24"/>
          <w:szCs w:val="24"/>
        </w:rPr>
        <w:t>rumped</w:t>
      </w:r>
      <w:proofErr w:type="spellEnd"/>
      <w:r w:rsidR="003B7022">
        <w:rPr>
          <w:rFonts w:asciiTheme="minorHAnsi" w:hAnsiTheme="minorHAnsi"/>
          <w:sz w:val="24"/>
          <w:szCs w:val="24"/>
        </w:rPr>
        <w:t xml:space="preserve"> Warbler, </w:t>
      </w:r>
      <w:r w:rsidR="008D5257">
        <w:rPr>
          <w:rFonts w:asciiTheme="minorHAnsi" w:hAnsiTheme="minorHAnsi"/>
          <w:sz w:val="24"/>
          <w:szCs w:val="24"/>
        </w:rPr>
        <w:t>F</w:t>
      </w:r>
      <w:r w:rsidR="003B7022">
        <w:rPr>
          <w:rFonts w:asciiTheme="minorHAnsi" w:hAnsiTheme="minorHAnsi"/>
          <w:sz w:val="24"/>
          <w:szCs w:val="24"/>
        </w:rPr>
        <w:t>ox Sparrow, White-crowned S</w:t>
      </w:r>
      <w:r w:rsidR="008D5257">
        <w:rPr>
          <w:rFonts w:asciiTheme="minorHAnsi" w:hAnsiTheme="minorHAnsi"/>
          <w:sz w:val="24"/>
          <w:szCs w:val="24"/>
        </w:rPr>
        <w:t>parrow, Golden-crowned Sparrow</w:t>
      </w:r>
    </w:p>
    <w:sectPr w:rsidR="00FA162C" w:rsidRPr="00FA162C" w:rsidSect="00316E2E">
      <w:headerReference w:type="even" r:id="rId11"/>
      <w:headerReference w:type="default" r:id="rId12"/>
      <w:footerReference w:type="first" r:id="rId13"/>
      <w:type w:val="nextColumn"/>
      <w:pgSz w:w="12240" w:h="15840" w:code="1"/>
      <w:pgMar w:top="1440" w:right="1440" w:bottom="135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FE26D2" w14:textId="77777777" w:rsidR="002448E6" w:rsidRDefault="002448E6">
      <w:r>
        <w:separator/>
      </w:r>
    </w:p>
  </w:endnote>
  <w:endnote w:type="continuationSeparator" w:id="0">
    <w:p w14:paraId="4CDD9B96" w14:textId="77777777" w:rsidR="002448E6" w:rsidRDefault="0024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40A77942" w:rsidR="003B4ADC" w:rsidRPr="003851BB" w:rsidRDefault="003B4ADC" w:rsidP="00642F76">
    <w:pPr>
      <w:pStyle w:val="Footer"/>
      <w:jc w:val="center"/>
      <w:rPr>
        <w:rFonts w:asciiTheme="minorHAnsi" w:hAnsiTheme="minorHAnsi" w:cstheme="minorHAnsi"/>
      </w:rPr>
    </w:pPr>
    <w:r w:rsidRPr="003851BB">
      <w:rPr>
        <w:rFonts w:asciiTheme="minorHAnsi" w:hAnsiTheme="minorHAnsi" w:cstheme="minorHAnsi"/>
      </w:rPr>
      <w:t>© 201</w:t>
    </w:r>
    <w:r w:rsidR="00E77D66">
      <w:rPr>
        <w:rFonts w:asciiTheme="minorHAnsi" w:hAnsiTheme="minorHAnsi" w:cstheme="minorHAnsi"/>
      </w:rPr>
      <w:t>8</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12CEE" w14:textId="77777777" w:rsidR="002448E6" w:rsidRDefault="002448E6">
      <w:r>
        <w:separator/>
      </w:r>
    </w:p>
  </w:footnote>
  <w:footnote w:type="continuationSeparator" w:id="0">
    <w:p w14:paraId="127E4787" w14:textId="77777777" w:rsidR="002448E6" w:rsidRDefault="00244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3B4ADC" w:rsidRDefault="003B4A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3B4ADC" w:rsidRDefault="003B4AD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3B4ADC" w:rsidRPr="00EA2E89" w:rsidRDefault="003B4AD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B4ADC" w:rsidRPr="00EA2E89" w:rsidRDefault="003B4AD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5C414B" w:rsidRPr="005C414B">
      <w:rPr>
        <w:rFonts w:asciiTheme="minorHAnsi" w:hAnsiTheme="minorHAnsi" w:cstheme="minorHAnsi"/>
        <w:b/>
        <w:bCs/>
        <w:noProof/>
        <w:color w:val="005A9E"/>
        <w:sz w:val="24"/>
        <w:szCs w:val="24"/>
      </w:rPr>
      <w:t>5</w:t>
    </w:r>
    <w:r w:rsidRPr="00EA2E89">
      <w:rPr>
        <w:rFonts w:asciiTheme="minorHAnsi" w:hAnsiTheme="minorHAnsi" w:cstheme="minorHAnsi"/>
        <w:b/>
        <w:bCs/>
        <w:noProof/>
        <w:color w:val="005A9E"/>
        <w:sz w:val="24"/>
        <w:szCs w:val="24"/>
      </w:rPr>
      <w:fldChar w:fldCharType="end"/>
    </w:r>
  </w:p>
  <w:p w14:paraId="1E03179F" w14:textId="0D7C983B" w:rsidR="00EE636D" w:rsidRDefault="003B4ADC">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 xml:space="preserve">Islands </w:t>
    </w:r>
    <w:r w:rsidR="00BD6802">
      <w:rPr>
        <w:rFonts w:asciiTheme="minorHAnsi" w:hAnsiTheme="minorHAnsi" w:cstheme="minorHAnsi"/>
        <w:color w:val="005A9E"/>
        <w:sz w:val="24"/>
        <w:szCs w:val="24"/>
      </w:rPr>
      <w:t xml:space="preserve">Monthly Report | </w:t>
    </w:r>
    <w:r w:rsidR="006F2B1B">
      <w:rPr>
        <w:rFonts w:asciiTheme="minorHAnsi" w:hAnsiTheme="minorHAnsi" w:cstheme="minorHAnsi"/>
        <w:color w:val="005A9E"/>
        <w:sz w:val="24"/>
        <w:szCs w:val="24"/>
      </w:rPr>
      <w:t>February</w:t>
    </w:r>
    <w:r w:rsidR="00EE636D">
      <w:rPr>
        <w:rFonts w:asciiTheme="minorHAnsi" w:hAnsiTheme="minorHAnsi" w:cstheme="minorHAnsi"/>
        <w:color w:val="005A9E"/>
        <w:sz w:val="24"/>
        <w:szCs w:val="24"/>
      </w:rPr>
      <w:t xml:space="preserve"> 2018</w:t>
    </w:r>
  </w:p>
  <w:p w14:paraId="510A60B1" w14:textId="77777777" w:rsidR="003B4ADC" w:rsidRDefault="003B4ADC">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12B9"/>
    <w:rsid w:val="0000503B"/>
    <w:rsid w:val="00007275"/>
    <w:rsid w:val="000118A5"/>
    <w:rsid w:val="000134E0"/>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6BC1"/>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5F01"/>
    <w:rsid w:val="000873F9"/>
    <w:rsid w:val="00087DF5"/>
    <w:rsid w:val="000901AF"/>
    <w:rsid w:val="00094464"/>
    <w:rsid w:val="00095911"/>
    <w:rsid w:val="000977DA"/>
    <w:rsid w:val="000A43D7"/>
    <w:rsid w:val="000A5311"/>
    <w:rsid w:val="000A56DF"/>
    <w:rsid w:val="000A6367"/>
    <w:rsid w:val="000B1494"/>
    <w:rsid w:val="000B23A0"/>
    <w:rsid w:val="000B6541"/>
    <w:rsid w:val="000B687F"/>
    <w:rsid w:val="000C6925"/>
    <w:rsid w:val="000C77E4"/>
    <w:rsid w:val="000E0823"/>
    <w:rsid w:val="000E0F9F"/>
    <w:rsid w:val="000E6C5F"/>
    <w:rsid w:val="000E764E"/>
    <w:rsid w:val="000F18CF"/>
    <w:rsid w:val="000F26F8"/>
    <w:rsid w:val="000F4A45"/>
    <w:rsid w:val="000F6114"/>
    <w:rsid w:val="000F7440"/>
    <w:rsid w:val="00100E26"/>
    <w:rsid w:val="0010106F"/>
    <w:rsid w:val="00101AF2"/>
    <w:rsid w:val="001035F1"/>
    <w:rsid w:val="00103FC4"/>
    <w:rsid w:val="00111B8C"/>
    <w:rsid w:val="0011234E"/>
    <w:rsid w:val="00112404"/>
    <w:rsid w:val="00112A0C"/>
    <w:rsid w:val="00114B68"/>
    <w:rsid w:val="00115514"/>
    <w:rsid w:val="00115E20"/>
    <w:rsid w:val="00115FA0"/>
    <w:rsid w:val="00116948"/>
    <w:rsid w:val="0011757D"/>
    <w:rsid w:val="00117D0E"/>
    <w:rsid w:val="00123644"/>
    <w:rsid w:val="0012410E"/>
    <w:rsid w:val="001252FA"/>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570A"/>
    <w:rsid w:val="00155747"/>
    <w:rsid w:val="00156108"/>
    <w:rsid w:val="00157AF7"/>
    <w:rsid w:val="00157C16"/>
    <w:rsid w:val="001603F9"/>
    <w:rsid w:val="00160BDC"/>
    <w:rsid w:val="00160C7C"/>
    <w:rsid w:val="00161107"/>
    <w:rsid w:val="00161247"/>
    <w:rsid w:val="001632E3"/>
    <w:rsid w:val="00166A59"/>
    <w:rsid w:val="00166D52"/>
    <w:rsid w:val="0016789B"/>
    <w:rsid w:val="00167B1A"/>
    <w:rsid w:val="00170749"/>
    <w:rsid w:val="00171A92"/>
    <w:rsid w:val="00171D4B"/>
    <w:rsid w:val="00171FB1"/>
    <w:rsid w:val="00174AB1"/>
    <w:rsid w:val="00174BF0"/>
    <w:rsid w:val="00177440"/>
    <w:rsid w:val="00180EC8"/>
    <w:rsid w:val="0018130E"/>
    <w:rsid w:val="001815D7"/>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95"/>
    <w:rsid w:val="001B49D6"/>
    <w:rsid w:val="001C3627"/>
    <w:rsid w:val="001C3C96"/>
    <w:rsid w:val="001C405D"/>
    <w:rsid w:val="001C6FA3"/>
    <w:rsid w:val="001C7208"/>
    <w:rsid w:val="001D01C3"/>
    <w:rsid w:val="001D1838"/>
    <w:rsid w:val="001D56ED"/>
    <w:rsid w:val="001E04C5"/>
    <w:rsid w:val="001E1367"/>
    <w:rsid w:val="001E1C0B"/>
    <w:rsid w:val="001E201C"/>
    <w:rsid w:val="001E2357"/>
    <w:rsid w:val="001E3D91"/>
    <w:rsid w:val="001E7C1F"/>
    <w:rsid w:val="001F1162"/>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242EE"/>
    <w:rsid w:val="00226A16"/>
    <w:rsid w:val="00232313"/>
    <w:rsid w:val="00235792"/>
    <w:rsid w:val="00235CD7"/>
    <w:rsid w:val="00242380"/>
    <w:rsid w:val="002448E6"/>
    <w:rsid w:val="00245230"/>
    <w:rsid w:val="00247DC0"/>
    <w:rsid w:val="002500FA"/>
    <w:rsid w:val="00252431"/>
    <w:rsid w:val="00252F5C"/>
    <w:rsid w:val="00253F2B"/>
    <w:rsid w:val="00255CCE"/>
    <w:rsid w:val="00255DA9"/>
    <w:rsid w:val="00256A4F"/>
    <w:rsid w:val="0025774D"/>
    <w:rsid w:val="00261395"/>
    <w:rsid w:val="00264E45"/>
    <w:rsid w:val="00271908"/>
    <w:rsid w:val="00272011"/>
    <w:rsid w:val="00274742"/>
    <w:rsid w:val="00275185"/>
    <w:rsid w:val="00275D61"/>
    <w:rsid w:val="00283C0F"/>
    <w:rsid w:val="00285CDA"/>
    <w:rsid w:val="002870B8"/>
    <w:rsid w:val="00287CDD"/>
    <w:rsid w:val="00292E65"/>
    <w:rsid w:val="00295431"/>
    <w:rsid w:val="002A1EB1"/>
    <w:rsid w:val="002A2D16"/>
    <w:rsid w:val="002A422A"/>
    <w:rsid w:val="002A42E2"/>
    <w:rsid w:val="002A56A1"/>
    <w:rsid w:val="002A5913"/>
    <w:rsid w:val="002A7165"/>
    <w:rsid w:val="002A7F58"/>
    <w:rsid w:val="002B0354"/>
    <w:rsid w:val="002B32A5"/>
    <w:rsid w:val="002B357C"/>
    <w:rsid w:val="002B5509"/>
    <w:rsid w:val="002B5B24"/>
    <w:rsid w:val="002B6304"/>
    <w:rsid w:val="002C0995"/>
    <w:rsid w:val="002D17CE"/>
    <w:rsid w:val="002D2E2E"/>
    <w:rsid w:val="002D2F7C"/>
    <w:rsid w:val="002D311D"/>
    <w:rsid w:val="002D5039"/>
    <w:rsid w:val="002D6027"/>
    <w:rsid w:val="002D61A2"/>
    <w:rsid w:val="002D7060"/>
    <w:rsid w:val="002D7933"/>
    <w:rsid w:val="002D7F12"/>
    <w:rsid w:val="002E0A1C"/>
    <w:rsid w:val="002E515F"/>
    <w:rsid w:val="002E7FC4"/>
    <w:rsid w:val="002F1207"/>
    <w:rsid w:val="002F40E9"/>
    <w:rsid w:val="002F4580"/>
    <w:rsid w:val="002F601D"/>
    <w:rsid w:val="003009A1"/>
    <w:rsid w:val="00300C01"/>
    <w:rsid w:val="003020A4"/>
    <w:rsid w:val="00303E31"/>
    <w:rsid w:val="00306934"/>
    <w:rsid w:val="00307A4F"/>
    <w:rsid w:val="0031136A"/>
    <w:rsid w:val="00312B07"/>
    <w:rsid w:val="00313FE1"/>
    <w:rsid w:val="00314A99"/>
    <w:rsid w:val="00316E2E"/>
    <w:rsid w:val="003176F1"/>
    <w:rsid w:val="0032191A"/>
    <w:rsid w:val="00321ABC"/>
    <w:rsid w:val="00322113"/>
    <w:rsid w:val="00322DF6"/>
    <w:rsid w:val="00330E14"/>
    <w:rsid w:val="003325B9"/>
    <w:rsid w:val="00332968"/>
    <w:rsid w:val="003353CA"/>
    <w:rsid w:val="0033542D"/>
    <w:rsid w:val="003421EC"/>
    <w:rsid w:val="00351AB1"/>
    <w:rsid w:val="00351DE0"/>
    <w:rsid w:val="00353A03"/>
    <w:rsid w:val="00360DB7"/>
    <w:rsid w:val="003611EC"/>
    <w:rsid w:val="0036523F"/>
    <w:rsid w:val="00365C72"/>
    <w:rsid w:val="00366421"/>
    <w:rsid w:val="00366D84"/>
    <w:rsid w:val="00372F24"/>
    <w:rsid w:val="00375B4D"/>
    <w:rsid w:val="00375E87"/>
    <w:rsid w:val="00380DB6"/>
    <w:rsid w:val="0038236D"/>
    <w:rsid w:val="0038330D"/>
    <w:rsid w:val="00383827"/>
    <w:rsid w:val="00383ADA"/>
    <w:rsid w:val="00384923"/>
    <w:rsid w:val="003851BB"/>
    <w:rsid w:val="003869E6"/>
    <w:rsid w:val="00391645"/>
    <w:rsid w:val="00394406"/>
    <w:rsid w:val="00394FFE"/>
    <w:rsid w:val="00397555"/>
    <w:rsid w:val="00397D51"/>
    <w:rsid w:val="003A020C"/>
    <w:rsid w:val="003A0226"/>
    <w:rsid w:val="003A1669"/>
    <w:rsid w:val="003A21A7"/>
    <w:rsid w:val="003A2CBB"/>
    <w:rsid w:val="003A34E5"/>
    <w:rsid w:val="003A6832"/>
    <w:rsid w:val="003B1A30"/>
    <w:rsid w:val="003B2617"/>
    <w:rsid w:val="003B38F6"/>
    <w:rsid w:val="003B4ADC"/>
    <w:rsid w:val="003B5C71"/>
    <w:rsid w:val="003B6963"/>
    <w:rsid w:val="003B6EF2"/>
    <w:rsid w:val="003B7022"/>
    <w:rsid w:val="003C3E81"/>
    <w:rsid w:val="003C796E"/>
    <w:rsid w:val="003D0220"/>
    <w:rsid w:val="003D0FCC"/>
    <w:rsid w:val="003D260D"/>
    <w:rsid w:val="003D297F"/>
    <w:rsid w:val="003D2D69"/>
    <w:rsid w:val="003D3C57"/>
    <w:rsid w:val="003D5368"/>
    <w:rsid w:val="003D78D8"/>
    <w:rsid w:val="003D7C52"/>
    <w:rsid w:val="003E0E86"/>
    <w:rsid w:val="003E2663"/>
    <w:rsid w:val="003E26A9"/>
    <w:rsid w:val="003E35BE"/>
    <w:rsid w:val="003E3ABC"/>
    <w:rsid w:val="003E4F16"/>
    <w:rsid w:val="003E55C4"/>
    <w:rsid w:val="003E794E"/>
    <w:rsid w:val="003F0468"/>
    <w:rsid w:val="003F2A95"/>
    <w:rsid w:val="003F54BD"/>
    <w:rsid w:val="004010D8"/>
    <w:rsid w:val="00401995"/>
    <w:rsid w:val="00404E88"/>
    <w:rsid w:val="00407FE3"/>
    <w:rsid w:val="0041046F"/>
    <w:rsid w:val="00411D35"/>
    <w:rsid w:val="004125DB"/>
    <w:rsid w:val="00413046"/>
    <w:rsid w:val="00414002"/>
    <w:rsid w:val="004150C8"/>
    <w:rsid w:val="00415B2A"/>
    <w:rsid w:val="00416E36"/>
    <w:rsid w:val="00423FE7"/>
    <w:rsid w:val="004264F7"/>
    <w:rsid w:val="004274A8"/>
    <w:rsid w:val="00431D45"/>
    <w:rsid w:val="00432291"/>
    <w:rsid w:val="00434ACE"/>
    <w:rsid w:val="00437A17"/>
    <w:rsid w:val="00442B53"/>
    <w:rsid w:val="004451E8"/>
    <w:rsid w:val="004468A5"/>
    <w:rsid w:val="00447390"/>
    <w:rsid w:val="00447C66"/>
    <w:rsid w:val="004503BE"/>
    <w:rsid w:val="00450B67"/>
    <w:rsid w:val="00454726"/>
    <w:rsid w:val="00454D96"/>
    <w:rsid w:val="00455A15"/>
    <w:rsid w:val="00455E3F"/>
    <w:rsid w:val="00457724"/>
    <w:rsid w:val="0046274E"/>
    <w:rsid w:val="00462BB6"/>
    <w:rsid w:val="004635C7"/>
    <w:rsid w:val="00463B47"/>
    <w:rsid w:val="004661A6"/>
    <w:rsid w:val="00466FC2"/>
    <w:rsid w:val="00467A12"/>
    <w:rsid w:val="00471A1D"/>
    <w:rsid w:val="004732D0"/>
    <w:rsid w:val="0047337E"/>
    <w:rsid w:val="00475982"/>
    <w:rsid w:val="004820FB"/>
    <w:rsid w:val="00482CD3"/>
    <w:rsid w:val="0048300A"/>
    <w:rsid w:val="00487824"/>
    <w:rsid w:val="00490119"/>
    <w:rsid w:val="0049055A"/>
    <w:rsid w:val="00492A04"/>
    <w:rsid w:val="004950FA"/>
    <w:rsid w:val="00495AAF"/>
    <w:rsid w:val="00497249"/>
    <w:rsid w:val="004A051D"/>
    <w:rsid w:val="004A05AC"/>
    <w:rsid w:val="004A3C38"/>
    <w:rsid w:val="004A40A9"/>
    <w:rsid w:val="004A556D"/>
    <w:rsid w:val="004A5FC3"/>
    <w:rsid w:val="004A7118"/>
    <w:rsid w:val="004A75AA"/>
    <w:rsid w:val="004A7B96"/>
    <w:rsid w:val="004B5D4E"/>
    <w:rsid w:val="004B641F"/>
    <w:rsid w:val="004B74D2"/>
    <w:rsid w:val="004C0E3B"/>
    <w:rsid w:val="004C2E28"/>
    <w:rsid w:val="004C4C79"/>
    <w:rsid w:val="004C61DE"/>
    <w:rsid w:val="004C703C"/>
    <w:rsid w:val="004C72EA"/>
    <w:rsid w:val="004D2B03"/>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1BAD"/>
    <w:rsid w:val="004F280F"/>
    <w:rsid w:val="004F470B"/>
    <w:rsid w:val="004F5484"/>
    <w:rsid w:val="004F6A3F"/>
    <w:rsid w:val="005000ED"/>
    <w:rsid w:val="005023C8"/>
    <w:rsid w:val="00502720"/>
    <w:rsid w:val="005033DA"/>
    <w:rsid w:val="005034E4"/>
    <w:rsid w:val="00503625"/>
    <w:rsid w:val="00503C51"/>
    <w:rsid w:val="00503E9F"/>
    <w:rsid w:val="0050425E"/>
    <w:rsid w:val="00506B19"/>
    <w:rsid w:val="00507A58"/>
    <w:rsid w:val="00511738"/>
    <w:rsid w:val="00512904"/>
    <w:rsid w:val="00513A03"/>
    <w:rsid w:val="005146E7"/>
    <w:rsid w:val="00514FCF"/>
    <w:rsid w:val="0051723A"/>
    <w:rsid w:val="00517845"/>
    <w:rsid w:val="005227A4"/>
    <w:rsid w:val="005243AE"/>
    <w:rsid w:val="00531308"/>
    <w:rsid w:val="0053310F"/>
    <w:rsid w:val="00533B11"/>
    <w:rsid w:val="00537124"/>
    <w:rsid w:val="00537490"/>
    <w:rsid w:val="00540874"/>
    <w:rsid w:val="00540D54"/>
    <w:rsid w:val="00541ACD"/>
    <w:rsid w:val="005430B4"/>
    <w:rsid w:val="00544191"/>
    <w:rsid w:val="00544271"/>
    <w:rsid w:val="005456AB"/>
    <w:rsid w:val="005473AD"/>
    <w:rsid w:val="00550D8A"/>
    <w:rsid w:val="005614A5"/>
    <w:rsid w:val="00561C86"/>
    <w:rsid w:val="005630A8"/>
    <w:rsid w:val="00567858"/>
    <w:rsid w:val="00575D07"/>
    <w:rsid w:val="005843F2"/>
    <w:rsid w:val="00584E5D"/>
    <w:rsid w:val="00585A73"/>
    <w:rsid w:val="0059131B"/>
    <w:rsid w:val="00592503"/>
    <w:rsid w:val="00594A06"/>
    <w:rsid w:val="00596651"/>
    <w:rsid w:val="00597196"/>
    <w:rsid w:val="005A181E"/>
    <w:rsid w:val="005A20E3"/>
    <w:rsid w:val="005A2E0C"/>
    <w:rsid w:val="005A32E1"/>
    <w:rsid w:val="005A3579"/>
    <w:rsid w:val="005B3DC6"/>
    <w:rsid w:val="005B45BD"/>
    <w:rsid w:val="005B5630"/>
    <w:rsid w:val="005B64B1"/>
    <w:rsid w:val="005B66FF"/>
    <w:rsid w:val="005B7FB9"/>
    <w:rsid w:val="005C3610"/>
    <w:rsid w:val="005C414B"/>
    <w:rsid w:val="005C4AC7"/>
    <w:rsid w:val="005C503A"/>
    <w:rsid w:val="005D2A27"/>
    <w:rsid w:val="005D6B41"/>
    <w:rsid w:val="005E00ED"/>
    <w:rsid w:val="005E1E9C"/>
    <w:rsid w:val="005E2666"/>
    <w:rsid w:val="005E3A23"/>
    <w:rsid w:val="005E5018"/>
    <w:rsid w:val="005F3EFA"/>
    <w:rsid w:val="005F4223"/>
    <w:rsid w:val="005F6392"/>
    <w:rsid w:val="006015A3"/>
    <w:rsid w:val="00602313"/>
    <w:rsid w:val="00604CC7"/>
    <w:rsid w:val="00605C90"/>
    <w:rsid w:val="00610AA3"/>
    <w:rsid w:val="00611DFF"/>
    <w:rsid w:val="00614A99"/>
    <w:rsid w:val="0061508D"/>
    <w:rsid w:val="00615754"/>
    <w:rsid w:val="00620E77"/>
    <w:rsid w:val="00622963"/>
    <w:rsid w:val="0062356C"/>
    <w:rsid w:val="0062545B"/>
    <w:rsid w:val="00626A69"/>
    <w:rsid w:val="00626D6D"/>
    <w:rsid w:val="00627AF5"/>
    <w:rsid w:val="006300AA"/>
    <w:rsid w:val="006305EB"/>
    <w:rsid w:val="00631162"/>
    <w:rsid w:val="0063249D"/>
    <w:rsid w:val="0064110E"/>
    <w:rsid w:val="00642F76"/>
    <w:rsid w:val="00646F87"/>
    <w:rsid w:val="006474F7"/>
    <w:rsid w:val="0065072B"/>
    <w:rsid w:val="00652E43"/>
    <w:rsid w:val="00653791"/>
    <w:rsid w:val="006545AC"/>
    <w:rsid w:val="0065486E"/>
    <w:rsid w:val="0066090D"/>
    <w:rsid w:val="00661D9D"/>
    <w:rsid w:val="00664494"/>
    <w:rsid w:val="00664EE5"/>
    <w:rsid w:val="006653E2"/>
    <w:rsid w:val="00665530"/>
    <w:rsid w:val="006676B0"/>
    <w:rsid w:val="00670F65"/>
    <w:rsid w:val="00672F14"/>
    <w:rsid w:val="006765D5"/>
    <w:rsid w:val="00676997"/>
    <w:rsid w:val="006770F8"/>
    <w:rsid w:val="00677946"/>
    <w:rsid w:val="00680759"/>
    <w:rsid w:val="00682838"/>
    <w:rsid w:val="006846D5"/>
    <w:rsid w:val="00686500"/>
    <w:rsid w:val="00690121"/>
    <w:rsid w:val="006905E3"/>
    <w:rsid w:val="00691DB2"/>
    <w:rsid w:val="00692552"/>
    <w:rsid w:val="006943E6"/>
    <w:rsid w:val="006977EC"/>
    <w:rsid w:val="006A0BBF"/>
    <w:rsid w:val="006A25F7"/>
    <w:rsid w:val="006A3641"/>
    <w:rsid w:val="006A5F1F"/>
    <w:rsid w:val="006A73AF"/>
    <w:rsid w:val="006A7835"/>
    <w:rsid w:val="006B0B07"/>
    <w:rsid w:val="006B36E5"/>
    <w:rsid w:val="006B4174"/>
    <w:rsid w:val="006B4C0C"/>
    <w:rsid w:val="006B6133"/>
    <w:rsid w:val="006B7087"/>
    <w:rsid w:val="006C3AD1"/>
    <w:rsid w:val="006C56EF"/>
    <w:rsid w:val="006C66B8"/>
    <w:rsid w:val="006C7776"/>
    <w:rsid w:val="006D550E"/>
    <w:rsid w:val="006D7F01"/>
    <w:rsid w:val="006E0C95"/>
    <w:rsid w:val="006E241A"/>
    <w:rsid w:val="006F100D"/>
    <w:rsid w:val="006F2166"/>
    <w:rsid w:val="006F2B1B"/>
    <w:rsid w:val="006F69A0"/>
    <w:rsid w:val="006F6DD6"/>
    <w:rsid w:val="0070064B"/>
    <w:rsid w:val="00701199"/>
    <w:rsid w:val="00701304"/>
    <w:rsid w:val="00701331"/>
    <w:rsid w:val="0070217E"/>
    <w:rsid w:val="00703B82"/>
    <w:rsid w:val="00703B8B"/>
    <w:rsid w:val="00704227"/>
    <w:rsid w:val="00706023"/>
    <w:rsid w:val="007063D5"/>
    <w:rsid w:val="00707084"/>
    <w:rsid w:val="007074A2"/>
    <w:rsid w:val="00710BC3"/>
    <w:rsid w:val="00711007"/>
    <w:rsid w:val="00711BF5"/>
    <w:rsid w:val="00712E31"/>
    <w:rsid w:val="0071454B"/>
    <w:rsid w:val="00714581"/>
    <w:rsid w:val="00715263"/>
    <w:rsid w:val="00716DC9"/>
    <w:rsid w:val="007202B9"/>
    <w:rsid w:val="0072031E"/>
    <w:rsid w:val="00726729"/>
    <w:rsid w:val="00730DD0"/>
    <w:rsid w:val="00731CF3"/>
    <w:rsid w:val="007325C7"/>
    <w:rsid w:val="00732901"/>
    <w:rsid w:val="00733D17"/>
    <w:rsid w:val="007352A5"/>
    <w:rsid w:val="00740140"/>
    <w:rsid w:val="0074367D"/>
    <w:rsid w:val="00743974"/>
    <w:rsid w:val="00746BD0"/>
    <w:rsid w:val="00747CE6"/>
    <w:rsid w:val="00752593"/>
    <w:rsid w:val="00754CFA"/>
    <w:rsid w:val="00754F96"/>
    <w:rsid w:val="007652C8"/>
    <w:rsid w:val="007663CB"/>
    <w:rsid w:val="007700FB"/>
    <w:rsid w:val="00770EBD"/>
    <w:rsid w:val="00772D96"/>
    <w:rsid w:val="00774120"/>
    <w:rsid w:val="00777E82"/>
    <w:rsid w:val="00781C78"/>
    <w:rsid w:val="0078210B"/>
    <w:rsid w:val="007831C2"/>
    <w:rsid w:val="0078545E"/>
    <w:rsid w:val="0078576A"/>
    <w:rsid w:val="0079060C"/>
    <w:rsid w:val="00792731"/>
    <w:rsid w:val="00792D44"/>
    <w:rsid w:val="0079304C"/>
    <w:rsid w:val="00793606"/>
    <w:rsid w:val="00797F46"/>
    <w:rsid w:val="007A248F"/>
    <w:rsid w:val="007A3FB6"/>
    <w:rsid w:val="007A4DD8"/>
    <w:rsid w:val="007A4F6A"/>
    <w:rsid w:val="007A6EAA"/>
    <w:rsid w:val="007B0F09"/>
    <w:rsid w:val="007B4A75"/>
    <w:rsid w:val="007B5EB3"/>
    <w:rsid w:val="007B6034"/>
    <w:rsid w:val="007B6E2F"/>
    <w:rsid w:val="007C1545"/>
    <w:rsid w:val="007C16E5"/>
    <w:rsid w:val="007C3917"/>
    <w:rsid w:val="007C3B98"/>
    <w:rsid w:val="007C535C"/>
    <w:rsid w:val="007C549B"/>
    <w:rsid w:val="007C6C45"/>
    <w:rsid w:val="007C6E9E"/>
    <w:rsid w:val="007D2F53"/>
    <w:rsid w:val="007D4033"/>
    <w:rsid w:val="007D61B8"/>
    <w:rsid w:val="007D6E20"/>
    <w:rsid w:val="007E4B0A"/>
    <w:rsid w:val="007E698B"/>
    <w:rsid w:val="007E7E73"/>
    <w:rsid w:val="007F0C72"/>
    <w:rsid w:val="007F3B6D"/>
    <w:rsid w:val="007F5E56"/>
    <w:rsid w:val="00801302"/>
    <w:rsid w:val="008017D4"/>
    <w:rsid w:val="00806B0C"/>
    <w:rsid w:val="008079AF"/>
    <w:rsid w:val="00810BE6"/>
    <w:rsid w:val="0081290C"/>
    <w:rsid w:val="008136CD"/>
    <w:rsid w:val="008141E1"/>
    <w:rsid w:val="00814A4A"/>
    <w:rsid w:val="00816C3C"/>
    <w:rsid w:val="00820ED4"/>
    <w:rsid w:val="00821BAC"/>
    <w:rsid w:val="008252E5"/>
    <w:rsid w:val="008258B1"/>
    <w:rsid w:val="00826494"/>
    <w:rsid w:val="00827331"/>
    <w:rsid w:val="00837006"/>
    <w:rsid w:val="008431D2"/>
    <w:rsid w:val="008433D0"/>
    <w:rsid w:val="00843FAF"/>
    <w:rsid w:val="0084714F"/>
    <w:rsid w:val="00851378"/>
    <w:rsid w:val="00851A92"/>
    <w:rsid w:val="00853217"/>
    <w:rsid w:val="00854C68"/>
    <w:rsid w:val="00855877"/>
    <w:rsid w:val="00855F12"/>
    <w:rsid w:val="00860026"/>
    <w:rsid w:val="00861E61"/>
    <w:rsid w:val="00863A90"/>
    <w:rsid w:val="00864E00"/>
    <w:rsid w:val="00870BCC"/>
    <w:rsid w:val="00872800"/>
    <w:rsid w:val="00874617"/>
    <w:rsid w:val="00876B6D"/>
    <w:rsid w:val="008826C4"/>
    <w:rsid w:val="00883313"/>
    <w:rsid w:val="008839AB"/>
    <w:rsid w:val="00892075"/>
    <w:rsid w:val="00893647"/>
    <w:rsid w:val="00893939"/>
    <w:rsid w:val="00893FD3"/>
    <w:rsid w:val="008A1F73"/>
    <w:rsid w:val="008A2C8F"/>
    <w:rsid w:val="008A2D6A"/>
    <w:rsid w:val="008A2E69"/>
    <w:rsid w:val="008A3321"/>
    <w:rsid w:val="008A3A2C"/>
    <w:rsid w:val="008A44A1"/>
    <w:rsid w:val="008A5B23"/>
    <w:rsid w:val="008B50A9"/>
    <w:rsid w:val="008B64CA"/>
    <w:rsid w:val="008D09CA"/>
    <w:rsid w:val="008D1059"/>
    <w:rsid w:val="008D2D47"/>
    <w:rsid w:val="008D3178"/>
    <w:rsid w:val="008D32EC"/>
    <w:rsid w:val="008D3D83"/>
    <w:rsid w:val="008D5257"/>
    <w:rsid w:val="008D6522"/>
    <w:rsid w:val="008D7E01"/>
    <w:rsid w:val="008E0F43"/>
    <w:rsid w:val="008E4104"/>
    <w:rsid w:val="008E4897"/>
    <w:rsid w:val="008E53C7"/>
    <w:rsid w:val="008E5C48"/>
    <w:rsid w:val="008E66FC"/>
    <w:rsid w:val="008E6D9A"/>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27D27"/>
    <w:rsid w:val="0093388E"/>
    <w:rsid w:val="00933955"/>
    <w:rsid w:val="0093451A"/>
    <w:rsid w:val="00934D44"/>
    <w:rsid w:val="00935544"/>
    <w:rsid w:val="00935562"/>
    <w:rsid w:val="00935BD3"/>
    <w:rsid w:val="00936C66"/>
    <w:rsid w:val="00937645"/>
    <w:rsid w:val="009379E5"/>
    <w:rsid w:val="00941056"/>
    <w:rsid w:val="0094201D"/>
    <w:rsid w:val="0094250D"/>
    <w:rsid w:val="00943F8C"/>
    <w:rsid w:val="00944E5E"/>
    <w:rsid w:val="0094583E"/>
    <w:rsid w:val="00946434"/>
    <w:rsid w:val="00946470"/>
    <w:rsid w:val="00947B51"/>
    <w:rsid w:val="00947D0C"/>
    <w:rsid w:val="009508E5"/>
    <w:rsid w:val="00951EED"/>
    <w:rsid w:val="00952E9F"/>
    <w:rsid w:val="00954DED"/>
    <w:rsid w:val="00956BD6"/>
    <w:rsid w:val="009579BF"/>
    <w:rsid w:val="00960761"/>
    <w:rsid w:val="009607F4"/>
    <w:rsid w:val="00960990"/>
    <w:rsid w:val="00964F88"/>
    <w:rsid w:val="00965F7B"/>
    <w:rsid w:val="00966D61"/>
    <w:rsid w:val="0096768F"/>
    <w:rsid w:val="0097065B"/>
    <w:rsid w:val="00971CFF"/>
    <w:rsid w:val="00972C24"/>
    <w:rsid w:val="00973D46"/>
    <w:rsid w:val="0097467A"/>
    <w:rsid w:val="0098145E"/>
    <w:rsid w:val="009820FE"/>
    <w:rsid w:val="00982C64"/>
    <w:rsid w:val="00983B5F"/>
    <w:rsid w:val="009910F1"/>
    <w:rsid w:val="00991F17"/>
    <w:rsid w:val="009930BC"/>
    <w:rsid w:val="0099355B"/>
    <w:rsid w:val="00993818"/>
    <w:rsid w:val="00993D97"/>
    <w:rsid w:val="009944AF"/>
    <w:rsid w:val="009951D5"/>
    <w:rsid w:val="00997A8C"/>
    <w:rsid w:val="00997F51"/>
    <w:rsid w:val="009A05FB"/>
    <w:rsid w:val="009A1435"/>
    <w:rsid w:val="009A183B"/>
    <w:rsid w:val="009A1D19"/>
    <w:rsid w:val="009A24E4"/>
    <w:rsid w:val="009A32AA"/>
    <w:rsid w:val="009A3B95"/>
    <w:rsid w:val="009A5D9A"/>
    <w:rsid w:val="009A63BA"/>
    <w:rsid w:val="009A7C25"/>
    <w:rsid w:val="009B0EC6"/>
    <w:rsid w:val="009B12A0"/>
    <w:rsid w:val="009B1BAD"/>
    <w:rsid w:val="009B2991"/>
    <w:rsid w:val="009B35CA"/>
    <w:rsid w:val="009B5193"/>
    <w:rsid w:val="009B55D6"/>
    <w:rsid w:val="009B5608"/>
    <w:rsid w:val="009B59E1"/>
    <w:rsid w:val="009B7BB3"/>
    <w:rsid w:val="009B7F89"/>
    <w:rsid w:val="009C020D"/>
    <w:rsid w:val="009C1410"/>
    <w:rsid w:val="009C1C89"/>
    <w:rsid w:val="009C6050"/>
    <w:rsid w:val="009C6685"/>
    <w:rsid w:val="009C70F9"/>
    <w:rsid w:val="009D18B4"/>
    <w:rsid w:val="009D232A"/>
    <w:rsid w:val="009D6A68"/>
    <w:rsid w:val="009D6E17"/>
    <w:rsid w:val="009E1675"/>
    <w:rsid w:val="009E26BE"/>
    <w:rsid w:val="009E2FE8"/>
    <w:rsid w:val="009E476E"/>
    <w:rsid w:val="009F01B7"/>
    <w:rsid w:val="009F1C06"/>
    <w:rsid w:val="009F1CDC"/>
    <w:rsid w:val="009F3559"/>
    <w:rsid w:val="009F419A"/>
    <w:rsid w:val="009F7049"/>
    <w:rsid w:val="009F7352"/>
    <w:rsid w:val="009F77E6"/>
    <w:rsid w:val="00A00D3C"/>
    <w:rsid w:val="00A0108D"/>
    <w:rsid w:val="00A01F77"/>
    <w:rsid w:val="00A033CB"/>
    <w:rsid w:val="00A074E2"/>
    <w:rsid w:val="00A102D0"/>
    <w:rsid w:val="00A1115E"/>
    <w:rsid w:val="00A11F01"/>
    <w:rsid w:val="00A12276"/>
    <w:rsid w:val="00A1245C"/>
    <w:rsid w:val="00A13AA9"/>
    <w:rsid w:val="00A14D1F"/>
    <w:rsid w:val="00A152AA"/>
    <w:rsid w:val="00A15308"/>
    <w:rsid w:val="00A167AC"/>
    <w:rsid w:val="00A201EF"/>
    <w:rsid w:val="00A25689"/>
    <w:rsid w:val="00A2741F"/>
    <w:rsid w:val="00A2783B"/>
    <w:rsid w:val="00A30D41"/>
    <w:rsid w:val="00A318E6"/>
    <w:rsid w:val="00A31D0C"/>
    <w:rsid w:val="00A347B6"/>
    <w:rsid w:val="00A36698"/>
    <w:rsid w:val="00A371AC"/>
    <w:rsid w:val="00A41842"/>
    <w:rsid w:val="00A454CC"/>
    <w:rsid w:val="00A470E3"/>
    <w:rsid w:val="00A47F67"/>
    <w:rsid w:val="00A52A05"/>
    <w:rsid w:val="00A53E24"/>
    <w:rsid w:val="00A54B9A"/>
    <w:rsid w:val="00A57CC8"/>
    <w:rsid w:val="00A65295"/>
    <w:rsid w:val="00A6721B"/>
    <w:rsid w:val="00A70A3F"/>
    <w:rsid w:val="00A716D9"/>
    <w:rsid w:val="00A755A5"/>
    <w:rsid w:val="00A769DB"/>
    <w:rsid w:val="00A76E1E"/>
    <w:rsid w:val="00A80A05"/>
    <w:rsid w:val="00A85E76"/>
    <w:rsid w:val="00A8664F"/>
    <w:rsid w:val="00A90E92"/>
    <w:rsid w:val="00A9522A"/>
    <w:rsid w:val="00A97738"/>
    <w:rsid w:val="00AA0658"/>
    <w:rsid w:val="00AA1382"/>
    <w:rsid w:val="00AA1D97"/>
    <w:rsid w:val="00AA3A7D"/>
    <w:rsid w:val="00AA3DD3"/>
    <w:rsid w:val="00AA5438"/>
    <w:rsid w:val="00AB07EF"/>
    <w:rsid w:val="00AB164A"/>
    <w:rsid w:val="00AB26E1"/>
    <w:rsid w:val="00AB3BEF"/>
    <w:rsid w:val="00AB4BF8"/>
    <w:rsid w:val="00AB74B8"/>
    <w:rsid w:val="00AC1739"/>
    <w:rsid w:val="00AC236A"/>
    <w:rsid w:val="00AC2746"/>
    <w:rsid w:val="00AC2B97"/>
    <w:rsid w:val="00AC2DCA"/>
    <w:rsid w:val="00AC3A02"/>
    <w:rsid w:val="00AC3EC4"/>
    <w:rsid w:val="00AC5F33"/>
    <w:rsid w:val="00AC7CE4"/>
    <w:rsid w:val="00AD14B9"/>
    <w:rsid w:val="00AD2455"/>
    <w:rsid w:val="00AD42EB"/>
    <w:rsid w:val="00AD4ED7"/>
    <w:rsid w:val="00AD7011"/>
    <w:rsid w:val="00AD77BC"/>
    <w:rsid w:val="00AE094A"/>
    <w:rsid w:val="00AE0D87"/>
    <w:rsid w:val="00AE1F8E"/>
    <w:rsid w:val="00AE3F46"/>
    <w:rsid w:val="00AF0606"/>
    <w:rsid w:val="00B00306"/>
    <w:rsid w:val="00B0343E"/>
    <w:rsid w:val="00B039DF"/>
    <w:rsid w:val="00B062A1"/>
    <w:rsid w:val="00B07341"/>
    <w:rsid w:val="00B11067"/>
    <w:rsid w:val="00B13A22"/>
    <w:rsid w:val="00B13A7A"/>
    <w:rsid w:val="00B13FAD"/>
    <w:rsid w:val="00B17A19"/>
    <w:rsid w:val="00B17D0B"/>
    <w:rsid w:val="00B21B56"/>
    <w:rsid w:val="00B226DC"/>
    <w:rsid w:val="00B3049F"/>
    <w:rsid w:val="00B3084F"/>
    <w:rsid w:val="00B32067"/>
    <w:rsid w:val="00B32F72"/>
    <w:rsid w:val="00B334C4"/>
    <w:rsid w:val="00B36FDF"/>
    <w:rsid w:val="00B37315"/>
    <w:rsid w:val="00B41F28"/>
    <w:rsid w:val="00B451A8"/>
    <w:rsid w:val="00B471A3"/>
    <w:rsid w:val="00B47CA4"/>
    <w:rsid w:val="00B512F7"/>
    <w:rsid w:val="00B5661B"/>
    <w:rsid w:val="00B56E6D"/>
    <w:rsid w:val="00B57669"/>
    <w:rsid w:val="00B6109D"/>
    <w:rsid w:val="00B62AE7"/>
    <w:rsid w:val="00B66F8E"/>
    <w:rsid w:val="00B718A0"/>
    <w:rsid w:val="00B725F2"/>
    <w:rsid w:val="00B72CC4"/>
    <w:rsid w:val="00B7467D"/>
    <w:rsid w:val="00B74775"/>
    <w:rsid w:val="00B74BC9"/>
    <w:rsid w:val="00B8372B"/>
    <w:rsid w:val="00B848B6"/>
    <w:rsid w:val="00B85AD7"/>
    <w:rsid w:val="00B908E0"/>
    <w:rsid w:val="00B90FBE"/>
    <w:rsid w:val="00B9257B"/>
    <w:rsid w:val="00B92840"/>
    <w:rsid w:val="00B93211"/>
    <w:rsid w:val="00B9380D"/>
    <w:rsid w:val="00B96CBC"/>
    <w:rsid w:val="00BA1569"/>
    <w:rsid w:val="00BA278E"/>
    <w:rsid w:val="00BA3F39"/>
    <w:rsid w:val="00BA5E17"/>
    <w:rsid w:val="00BB0A8E"/>
    <w:rsid w:val="00BB37B9"/>
    <w:rsid w:val="00BB3EC9"/>
    <w:rsid w:val="00BB77B3"/>
    <w:rsid w:val="00BC1995"/>
    <w:rsid w:val="00BC46BF"/>
    <w:rsid w:val="00BC4DC6"/>
    <w:rsid w:val="00BC60F2"/>
    <w:rsid w:val="00BC6B90"/>
    <w:rsid w:val="00BD0E58"/>
    <w:rsid w:val="00BD1472"/>
    <w:rsid w:val="00BD1541"/>
    <w:rsid w:val="00BD6802"/>
    <w:rsid w:val="00BE433F"/>
    <w:rsid w:val="00BE5447"/>
    <w:rsid w:val="00BE706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7A3C"/>
    <w:rsid w:val="00C33CC5"/>
    <w:rsid w:val="00C34673"/>
    <w:rsid w:val="00C35EAA"/>
    <w:rsid w:val="00C36DBF"/>
    <w:rsid w:val="00C36F16"/>
    <w:rsid w:val="00C42295"/>
    <w:rsid w:val="00C45A58"/>
    <w:rsid w:val="00C50537"/>
    <w:rsid w:val="00C50E9A"/>
    <w:rsid w:val="00C51DEF"/>
    <w:rsid w:val="00C525D5"/>
    <w:rsid w:val="00C52D7E"/>
    <w:rsid w:val="00C56AED"/>
    <w:rsid w:val="00C60E7E"/>
    <w:rsid w:val="00C619CA"/>
    <w:rsid w:val="00C63276"/>
    <w:rsid w:val="00C638C5"/>
    <w:rsid w:val="00C643CA"/>
    <w:rsid w:val="00C6496B"/>
    <w:rsid w:val="00C64F4A"/>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A6975"/>
    <w:rsid w:val="00CA72FA"/>
    <w:rsid w:val="00CB0020"/>
    <w:rsid w:val="00CB1C5B"/>
    <w:rsid w:val="00CB31B0"/>
    <w:rsid w:val="00CB5E2F"/>
    <w:rsid w:val="00CB6373"/>
    <w:rsid w:val="00CB76ED"/>
    <w:rsid w:val="00CC03DC"/>
    <w:rsid w:val="00CC242A"/>
    <w:rsid w:val="00CC2F73"/>
    <w:rsid w:val="00CC6486"/>
    <w:rsid w:val="00CC705E"/>
    <w:rsid w:val="00CD124F"/>
    <w:rsid w:val="00CD3333"/>
    <w:rsid w:val="00CD3DEA"/>
    <w:rsid w:val="00CD48FC"/>
    <w:rsid w:val="00CD56F5"/>
    <w:rsid w:val="00CD5FAA"/>
    <w:rsid w:val="00CD6A00"/>
    <w:rsid w:val="00CD703E"/>
    <w:rsid w:val="00CD7632"/>
    <w:rsid w:val="00CE5A23"/>
    <w:rsid w:val="00CF3CB2"/>
    <w:rsid w:val="00CF629E"/>
    <w:rsid w:val="00CF7040"/>
    <w:rsid w:val="00D024BB"/>
    <w:rsid w:val="00D06D9F"/>
    <w:rsid w:val="00D113BC"/>
    <w:rsid w:val="00D13662"/>
    <w:rsid w:val="00D14FC6"/>
    <w:rsid w:val="00D15B4D"/>
    <w:rsid w:val="00D217DA"/>
    <w:rsid w:val="00D246D5"/>
    <w:rsid w:val="00D25C10"/>
    <w:rsid w:val="00D27DCA"/>
    <w:rsid w:val="00D35CD8"/>
    <w:rsid w:val="00D35F82"/>
    <w:rsid w:val="00D3739C"/>
    <w:rsid w:val="00D4005C"/>
    <w:rsid w:val="00D40E23"/>
    <w:rsid w:val="00D41855"/>
    <w:rsid w:val="00D4199A"/>
    <w:rsid w:val="00D44240"/>
    <w:rsid w:val="00D476EC"/>
    <w:rsid w:val="00D52DF9"/>
    <w:rsid w:val="00D5538C"/>
    <w:rsid w:val="00D56163"/>
    <w:rsid w:val="00D6065F"/>
    <w:rsid w:val="00D60709"/>
    <w:rsid w:val="00D60A43"/>
    <w:rsid w:val="00D62798"/>
    <w:rsid w:val="00D666CC"/>
    <w:rsid w:val="00D716C4"/>
    <w:rsid w:val="00D71FF7"/>
    <w:rsid w:val="00D72CCA"/>
    <w:rsid w:val="00D72E46"/>
    <w:rsid w:val="00D747AA"/>
    <w:rsid w:val="00D764F1"/>
    <w:rsid w:val="00D814AB"/>
    <w:rsid w:val="00D83F95"/>
    <w:rsid w:val="00D85A5D"/>
    <w:rsid w:val="00D87615"/>
    <w:rsid w:val="00D87DAF"/>
    <w:rsid w:val="00D95744"/>
    <w:rsid w:val="00D977FF"/>
    <w:rsid w:val="00DA3B88"/>
    <w:rsid w:val="00DA4EEE"/>
    <w:rsid w:val="00DA67E0"/>
    <w:rsid w:val="00DA71E1"/>
    <w:rsid w:val="00DA77E2"/>
    <w:rsid w:val="00DA7C67"/>
    <w:rsid w:val="00DB305D"/>
    <w:rsid w:val="00DB7753"/>
    <w:rsid w:val="00DC26BC"/>
    <w:rsid w:val="00DC307A"/>
    <w:rsid w:val="00DC4D8C"/>
    <w:rsid w:val="00DD0B7E"/>
    <w:rsid w:val="00DD12E4"/>
    <w:rsid w:val="00DD1823"/>
    <w:rsid w:val="00DD325F"/>
    <w:rsid w:val="00DD33D3"/>
    <w:rsid w:val="00DD55A4"/>
    <w:rsid w:val="00DD7730"/>
    <w:rsid w:val="00DD7F4A"/>
    <w:rsid w:val="00DE07E1"/>
    <w:rsid w:val="00DE1B43"/>
    <w:rsid w:val="00DE7B7C"/>
    <w:rsid w:val="00DF5398"/>
    <w:rsid w:val="00DF62A0"/>
    <w:rsid w:val="00E012EC"/>
    <w:rsid w:val="00E018D4"/>
    <w:rsid w:val="00E03995"/>
    <w:rsid w:val="00E050B1"/>
    <w:rsid w:val="00E051A4"/>
    <w:rsid w:val="00E0590C"/>
    <w:rsid w:val="00E101CD"/>
    <w:rsid w:val="00E1021E"/>
    <w:rsid w:val="00E10339"/>
    <w:rsid w:val="00E2542D"/>
    <w:rsid w:val="00E2749B"/>
    <w:rsid w:val="00E276D3"/>
    <w:rsid w:val="00E3332B"/>
    <w:rsid w:val="00E33735"/>
    <w:rsid w:val="00E34D9F"/>
    <w:rsid w:val="00E44E29"/>
    <w:rsid w:val="00E45FA7"/>
    <w:rsid w:val="00E46FF8"/>
    <w:rsid w:val="00E47D0F"/>
    <w:rsid w:val="00E500FD"/>
    <w:rsid w:val="00E50EF4"/>
    <w:rsid w:val="00E546BE"/>
    <w:rsid w:val="00E552BD"/>
    <w:rsid w:val="00E61F70"/>
    <w:rsid w:val="00E6498C"/>
    <w:rsid w:val="00E64AFF"/>
    <w:rsid w:val="00E64B81"/>
    <w:rsid w:val="00E6759B"/>
    <w:rsid w:val="00E71975"/>
    <w:rsid w:val="00E731B9"/>
    <w:rsid w:val="00E75722"/>
    <w:rsid w:val="00E76AFB"/>
    <w:rsid w:val="00E77D66"/>
    <w:rsid w:val="00E81885"/>
    <w:rsid w:val="00E8387C"/>
    <w:rsid w:val="00E867D3"/>
    <w:rsid w:val="00E90D2C"/>
    <w:rsid w:val="00E91A5C"/>
    <w:rsid w:val="00EA1EE4"/>
    <w:rsid w:val="00EA1F89"/>
    <w:rsid w:val="00EA2E89"/>
    <w:rsid w:val="00EA39DE"/>
    <w:rsid w:val="00EA4878"/>
    <w:rsid w:val="00EA4E4C"/>
    <w:rsid w:val="00EA68A8"/>
    <w:rsid w:val="00EA70FC"/>
    <w:rsid w:val="00EB0D6A"/>
    <w:rsid w:val="00EB0EAE"/>
    <w:rsid w:val="00EB382E"/>
    <w:rsid w:val="00EB3C2D"/>
    <w:rsid w:val="00EB6B26"/>
    <w:rsid w:val="00EC0F50"/>
    <w:rsid w:val="00EC1369"/>
    <w:rsid w:val="00EC2091"/>
    <w:rsid w:val="00EC2DF6"/>
    <w:rsid w:val="00EC4D7B"/>
    <w:rsid w:val="00EC4DC7"/>
    <w:rsid w:val="00EC5BAD"/>
    <w:rsid w:val="00EC6258"/>
    <w:rsid w:val="00EC784A"/>
    <w:rsid w:val="00ED0979"/>
    <w:rsid w:val="00ED3813"/>
    <w:rsid w:val="00ED3978"/>
    <w:rsid w:val="00ED58C6"/>
    <w:rsid w:val="00ED7D41"/>
    <w:rsid w:val="00EE31C4"/>
    <w:rsid w:val="00EE56A9"/>
    <w:rsid w:val="00EE5B0F"/>
    <w:rsid w:val="00EE636D"/>
    <w:rsid w:val="00EF11F3"/>
    <w:rsid w:val="00EF3AC8"/>
    <w:rsid w:val="00EF5143"/>
    <w:rsid w:val="00EF5BCC"/>
    <w:rsid w:val="00EF60C1"/>
    <w:rsid w:val="00EF62B8"/>
    <w:rsid w:val="00EF7215"/>
    <w:rsid w:val="00EF7612"/>
    <w:rsid w:val="00EF76D9"/>
    <w:rsid w:val="00F05B4A"/>
    <w:rsid w:val="00F0767B"/>
    <w:rsid w:val="00F076D1"/>
    <w:rsid w:val="00F07866"/>
    <w:rsid w:val="00F12F93"/>
    <w:rsid w:val="00F13642"/>
    <w:rsid w:val="00F16E5B"/>
    <w:rsid w:val="00F17477"/>
    <w:rsid w:val="00F2298E"/>
    <w:rsid w:val="00F24B03"/>
    <w:rsid w:val="00F254CA"/>
    <w:rsid w:val="00F3161A"/>
    <w:rsid w:val="00F32985"/>
    <w:rsid w:val="00F32F2C"/>
    <w:rsid w:val="00F33B1C"/>
    <w:rsid w:val="00F377DC"/>
    <w:rsid w:val="00F379C9"/>
    <w:rsid w:val="00F40E7D"/>
    <w:rsid w:val="00F4331A"/>
    <w:rsid w:val="00F43553"/>
    <w:rsid w:val="00F43B30"/>
    <w:rsid w:val="00F4414D"/>
    <w:rsid w:val="00F441F8"/>
    <w:rsid w:val="00F500D1"/>
    <w:rsid w:val="00F50BC5"/>
    <w:rsid w:val="00F50F55"/>
    <w:rsid w:val="00F50FDC"/>
    <w:rsid w:val="00F51187"/>
    <w:rsid w:val="00F511CB"/>
    <w:rsid w:val="00F5279E"/>
    <w:rsid w:val="00F63B49"/>
    <w:rsid w:val="00F6637F"/>
    <w:rsid w:val="00F67BD1"/>
    <w:rsid w:val="00F67E4D"/>
    <w:rsid w:val="00F707F0"/>
    <w:rsid w:val="00F72EE9"/>
    <w:rsid w:val="00F76010"/>
    <w:rsid w:val="00F77258"/>
    <w:rsid w:val="00F77957"/>
    <w:rsid w:val="00F822D3"/>
    <w:rsid w:val="00F827BD"/>
    <w:rsid w:val="00F844EE"/>
    <w:rsid w:val="00F8663A"/>
    <w:rsid w:val="00F930F5"/>
    <w:rsid w:val="00F9429F"/>
    <w:rsid w:val="00F94F92"/>
    <w:rsid w:val="00F9570A"/>
    <w:rsid w:val="00F95867"/>
    <w:rsid w:val="00F97CD9"/>
    <w:rsid w:val="00FA162C"/>
    <w:rsid w:val="00FA1CB7"/>
    <w:rsid w:val="00FA211F"/>
    <w:rsid w:val="00FA5A8A"/>
    <w:rsid w:val="00FA6EE3"/>
    <w:rsid w:val="00FA77D5"/>
    <w:rsid w:val="00FB33A6"/>
    <w:rsid w:val="00FB5E56"/>
    <w:rsid w:val="00FB645C"/>
    <w:rsid w:val="00FB645F"/>
    <w:rsid w:val="00FB6558"/>
    <w:rsid w:val="00FB6C94"/>
    <w:rsid w:val="00FC266A"/>
    <w:rsid w:val="00FC3578"/>
    <w:rsid w:val="00FC3A51"/>
    <w:rsid w:val="00FC4189"/>
    <w:rsid w:val="00FC4B3A"/>
    <w:rsid w:val="00FC6AEB"/>
    <w:rsid w:val="00FD1B4B"/>
    <w:rsid w:val="00FD2814"/>
    <w:rsid w:val="00FD2FB6"/>
    <w:rsid w:val="00FD6A5A"/>
    <w:rsid w:val="00FE029F"/>
    <w:rsid w:val="00FE0428"/>
    <w:rsid w:val="00FE2717"/>
    <w:rsid w:val="00FE33FF"/>
    <w:rsid w:val="00FE42F1"/>
    <w:rsid w:val="00FE44EE"/>
    <w:rsid w:val="00FE4571"/>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9BB1-4C1C-4E15-918D-D41508CF7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Gerry J McChesney</cp:lastModifiedBy>
  <cp:revision>3</cp:revision>
  <cp:lastPrinted>2016-01-14T22:26:00Z</cp:lastPrinted>
  <dcterms:created xsi:type="dcterms:W3CDTF">2018-03-12T15:39:00Z</dcterms:created>
  <dcterms:modified xsi:type="dcterms:W3CDTF">2018-03-12T15:54:00Z</dcterms:modified>
</cp:coreProperties>
</file>